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67E07FA4" w14:textId="5FA98328"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2A8D9CDB" w14:textId="77777777" w:rsidR="009F3720" w:rsidRPr="00AD1275" w:rsidRDefault="009F3720" w:rsidP="00AE2DC5">
      <w:pPr>
        <w:jc w:val="center"/>
        <w:rPr>
          <w:rFonts w:cs="Arial"/>
          <w:sz w:val="20"/>
          <w:szCs w:val="20"/>
        </w:rPr>
      </w:pPr>
      <w:r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09C8D421" w14:textId="77777777" w:rsidR="00BA459B" w:rsidRPr="004D5F78" w:rsidRDefault="00BA459B" w:rsidP="00BA459B">
      <w:pPr>
        <w:jc w:val="both"/>
        <w:rPr>
          <w:rFonts w:cs="Arial"/>
          <w:b/>
          <w:bCs/>
          <w:snapToGrid w:val="0"/>
          <w:szCs w:val="22"/>
        </w:rPr>
      </w:pPr>
      <w:r w:rsidRPr="004D5F78">
        <w:rPr>
          <w:rFonts w:cs="Arial"/>
          <w:b/>
          <w:bCs/>
          <w:snapToGrid w:val="0"/>
          <w:szCs w:val="22"/>
        </w:rPr>
        <w:t>Objednatelem</w:t>
      </w:r>
    </w:p>
    <w:p w14:paraId="787EAFAE" w14:textId="77777777" w:rsidR="00BA459B" w:rsidRPr="00C85518" w:rsidRDefault="00BA459B" w:rsidP="00BA459B">
      <w:pPr>
        <w:overflowPunct w:val="0"/>
        <w:autoSpaceDE w:val="0"/>
        <w:autoSpaceDN w:val="0"/>
        <w:adjustRightInd w:val="0"/>
        <w:spacing w:after="0" w:line="240" w:lineRule="auto"/>
        <w:jc w:val="both"/>
        <w:textAlignment w:val="baseline"/>
        <w:rPr>
          <w:rFonts w:cs="Arial"/>
          <w:b/>
          <w:szCs w:val="22"/>
        </w:rPr>
      </w:pPr>
      <w:r w:rsidRPr="00C85518">
        <w:rPr>
          <w:rFonts w:cs="Arial"/>
          <w:b/>
          <w:szCs w:val="22"/>
        </w:rPr>
        <w:t xml:space="preserve">Česká </w:t>
      </w:r>
      <w:proofErr w:type="gramStart"/>
      <w:r w:rsidRPr="00C85518">
        <w:rPr>
          <w:rFonts w:cs="Arial"/>
          <w:b/>
          <w:szCs w:val="22"/>
        </w:rPr>
        <w:t>republika - Státní</w:t>
      </w:r>
      <w:proofErr w:type="gramEnd"/>
      <w:r w:rsidRPr="00C85518">
        <w:rPr>
          <w:rFonts w:cs="Arial"/>
          <w:b/>
          <w:szCs w:val="22"/>
        </w:rPr>
        <w:t xml:space="preserve"> pozemkový úřad</w:t>
      </w:r>
    </w:p>
    <w:p w14:paraId="2F26A12B" w14:textId="77777777" w:rsidR="00BA459B" w:rsidRPr="00C85518" w:rsidRDefault="00BA459B" w:rsidP="00BA459B">
      <w:pPr>
        <w:tabs>
          <w:tab w:val="left" w:pos="4536"/>
        </w:tabs>
        <w:overflowPunct w:val="0"/>
        <w:autoSpaceDE w:val="0"/>
        <w:autoSpaceDN w:val="0"/>
        <w:adjustRightInd w:val="0"/>
        <w:spacing w:after="0" w:line="240" w:lineRule="auto"/>
        <w:jc w:val="both"/>
        <w:textAlignment w:val="baseline"/>
        <w:rPr>
          <w:rFonts w:cs="Arial"/>
          <w:b/>
          <w:szCs w:val="22"/>
        </w:rPr>
      </w:pPr>
      <w:r w:rsidRPr="00C85518">
        <w:rPr>
          <w:rFonts w:cs="Arial"/>
          <w:bCs/>
          <w:szCs w:val="22"/>
        </w:rPr>
        <w:t>Sídlo:</w:t>
      </w:r>
      <w:r w:rsidRPr="00C85518">
        <w:rPr>
          <w:rFonts w:cs="Arial"/>
          <w:b/>
          <w:szCs w:val="22"/>
        </w:rPr>
        <w:t xml:space="preserve"> </w:t>
      </w:r>
      <w:r w:rsidRPr="00C85518">
        <w:rPr>
          <w:rFonts w:cs="Arial"/>
          <w:b/>
          <w:szCs w:val="22"/>
        </w:rPr>
        <w:tab/>
      </w:r>
      <w:r w:rsidRPr="00C85518">
        <w:rPr>
          <w:rFonts w:cs="Arial"/>
          <w:szCs w:val="22"/>
        </w:rPr>
        <w:t>Husinecká 1024/</w:t>
      </w:r>
      <w:proofErr w:type="gramStart"/>
      <w:r w:rsidRPr="00C85518">
        <w:rPr>
          <w:rFonts w:cs="Arial"/>
          <w:szCs w:val="22"/>
        </w:rPr>
        <w:t>11a</w:t>
      </w:r>
      <w:proofErr w:type="gramEnd"/>
      <w:r w:rsidRPr="00C85518">
        <w:rPr>
          <w:rFonts w:cs="Arial"/>
          <w:szCs w:val="22"/>
        </w:rPr>
        <w:t>, 130 00 Praha 3</w:t>
      </w:r>
    </w:p>
    <w:p w14:paraId="7801CB4E" w14:textId="77777777" w:rsidR="00BA459B" w:rsidRPr="00C85518" w:rsidRDefault="00BA459B" w:rsidP="00BA459B">
      <w:pPr>
        <w:overflowPunct w:val="0"/>
        <w:autoSpaceDE w:val="0"/>
        <w:autoSpaceDN w:val="0"/>
        <w:adjustRightInd w:val="0"/>
        <w:spacing w:after="0" w:line="240" w:lineRule="auto"/>
        <w:jc w:val="both"/>
        <w:textAlignment w:val="baseline"/>
        <w:rPr>
          <w:rFonts w:cs="Arial"/>
          <w:b/>
          <w:szCs w:val="22"/>
        </w:rPr>
      </w:pPr>
    </w:p>
    <w:p w14:paraId="77E1639F" w14:textId="77777777" w:rsidR="00BA459B" w:rsidRPr="00C85518" w:rsidRDefault="00BA459B" w:rsidP="00BA459B">
      <w:pPr>
        <w:overflowPunct w:val="0"/>
        <w:autoSpaceDE w:val="0"/>
        <w:autoSpaceDN w:val="0"/>
        <w:adjustRightInd w:val="0"/>
        <w:spacing w:after="0" w:line="240" w:lineRule="auto"/>
        <w:jc w:val="both"/>
        <w:textAlignment w:val="baseline"/>
        <w:rPr>
          <w:rFonts w:cs="Arial"/>
          <w:bCs/>
          <w:snapToGrid w:val="0"/>
          <w:szCs w:val="22"/>
          <w:highlight w:val="yellow"/>
        </w:rPr>
      </w:pPr>
      <w:r w:rsidRPr="00C85518">
        <w:rPr>
          <w:rFonts w:cs="Arial"/>
          <w:b/>
          <w:szCs w:val="22"/>
        </w:rPr>
        <w:t>Krajský pozemkový úřad pro Jihomoravský kraj</w:t>
      </w:r>
    </w:p>
    <w:p w14:paraId="1CB7C75F" w14:textId="77777777" w:rsidR="00BA459B" w:rsidRPr="00C85518" w:rsidRDefault="00BA459B" w:rsidP="00BA459B">
      <w:pPr>
        <w:tabs>
          <w:tab w:val="left" w:pos="4536"/>
        </w:tabs>
        <w:overflowPunct w:val="0"/>
        <w:autoSpaceDE w:val="0"/>
        <w:autoSpaceDN w:val="0"/>
        <w:adjustRightInd w:val="0"/>
        <w:spacing w:after="0" w:line="240" w:lineRule="auto"/>
        <w:jc w:val="both"/>
        <w:textAlignment w:val="baseline"/>
        <w:rPr>
          <w:rFonts w:cs="Arial"/>
          <w:szCs w:val="22"/>
        </w:rPr>
      </w:pPr>
      <w:r w:rsidRPr="00C85518">
        <w:rPr>
          <w:rFonts w:cs="Arial"/>
          <w:bCs/>
          <w:szCs w:val="22"/>
        </w:rPr>
        <w:t>Adresa:</w:t>
      </w:r>
      <w:r w:rsidRPr="00C85518">
        <w:rPr>
          <w:rFonts w:cs="Arial"/>
          <w:b/>
          <w:szCs w:val="22"/>
        </w:rPr>
        <w:t xml:space="preserve"> </w:t>
      </w:r>
      <w:r w:rsidRPr="00C85518">
        <w:rPr>
          <w:rFonts w:cs="Arial"/>
          <w:b/>
          <w:szCs w:val="22"/>
        </w:rPr>
        <w:tab/>
      </w:r>
      <w:r w:rsidRPr="00C85518">
        <w:rPr>
          <w:rFonts w:cs="Arial"/>
          <w:bCs/>
          <w:szCs w:val="22"/>
        </w:rPr>
        <w:t>Hroznová 17, 603 00 Brno</w:t>
      </w:r>
    </w:p>
    <w:p w14:paraId="51683DAF" w14:textId="77777777" w:rsidR="00BA459B" w:rsidRPr="00C85518" w:rsidRDefault="00BA459B" w:rsidP="00BA459B">
      <w:pPr>
        <w:overflowPunct w:val="0"/>
        <w:autoSpaceDE w:val="0"/>
        <w:autoSpaceDN w:val="0"/>
        <w:adjustRightInd w:val="0"/>
        <w:spacing w:after="0" w:line="240" w:lineRule="auto"/>
        <w:ind w:left="284" w:hanging="284"/>
        <w:jc w:val="both"/>
        <w:textAlignment w:val="baseline"/>
        <w:rPr>
          <w:rFonts w:cs="Arial"/>
          <w:szCs w:val="22"/>
        </w:rPr>
      </w:pPr>
    </w:p>
    <w:p w14:paraId="271348EE" w14:textId="77777777" w:rsidR="00BA459B" w:rsidRPr="00C85518" w:rsidRDefault="00BA459B" w:rsidP="00BA459B">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zastoupený:</w:t>
      </w:r>
      <w:r w:rsidRPr="00C85518">
        <w:rPr>
          <w:rFonts w:eastAsia="Lucida Sans Unicode" w:cs="Arial"/>
          <w:szCs w:val="22"/>
        </w:rPr>
        <w:tab/>
        <w:t>Ing. Renatou Číhalovou, ředitelkou KPÚ</w:t>
      </w:r>
    </w:p>
    <w:p w14:paraId="29E18A95" w14:textId="77777777" w:rsidR="00BA459B" w:rsidRPr="00C85518" w:rsidRDefault="00BA459B" w:rsidP="00BA459B">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ve smluvních záležitostech oprávněna jednat:</w:t>
      </w:r>
      <w:r w:rsidRPr="00C85518">
        <w:rPr>
          <w:rFonts w:eastAsia="Lucida Sans Unicode" w:cs="Arial"/>
          <w:szCs w:val="22"/>
        </w:rPr>
        <w:tab/>
        <w:t>Ing. Renata Číhalová, ředitelka KPÚ)</w:t>
      </w:r>
    </w:p>
    <w:p w14:paraId="4C8E51D7" w14:textId="77777777" w:rsidR="00BA459B" w:rsidRPr="00C85518" w:rsidRDefault="00BA459B" w:rsidP="00BA459B">
      <w:pPr>
        <w:widowControl w:val="0"/>
        <w:tabs>
          <w:tab w:val="left" w:pos="4536"/>
        </w:tabs>
        <w:suppressAutoHyphens/>
        <w:spacing w:after="0" w:line="240" w:lineRule="auto"/>
        <w:ind w:left="4530" w:hanging="4530"/>
        <w:rPr>
          <w:rFonts w:eastAsia="Lucida Sans Unicode" w:cs="Arial"/>
          <w:snapToGrid w:val="0"/>
          <w:szCs w:val="22"/>
        </w:rPr>
      </w:pPr>
      <w:r w:rsidRPr="00C85518">
        <w:rPr>
          <w:rFonts w:eastAsia="Lucida Sans Unicode" w:cs="Arial"/>
          <w:szCs w:val="22"/>
        </w:rPr>
        <w:t xml:space="preserve">v </w:t>
      </w:r>
      <w:r w:rsidRPr="00C85518">
        <w:rPr>
          <w:rFonts w:eastAsia="Lucida Sans Unicode" w:cs="Arial"/>
          <w:snapToGrid w:val="0"/>
          <w:szCs w:val="22"/>
        </w:rPr>
        <w:t>technických záležitostech oprávněny jednat:</w:t>
      </w:r>
      <w:r w:rsidRPr="00C85518">
        <w:rPr>
          <w:rFonts w:eastAsia="Lucida Sans Unicode" w:cs="Arial"/>
          <w:snapToGrid w:val="0"/>
          <w:szCs w:val="22"/>
        </w:rPr>
        <w:tab/>
        <w:t>JUDr. Ivana Antlová, vedoucí Pobočky Blansko</w:t>
      </w:r>
    </w:p>
    <w:p w14:paraId="0AE68B89" w14:textId="77777777" w:rsidR="00BA459B" w:rsidRDefault="00BA459B" w:rsidP="00BA459B">
      <w:pPr>
        <w:widowControl w:val="0"/>
        <w:tabs>
          <w:tab w:val="left" w:pos="4536"/>
        </w:tabs>
        <w:suppressAutoHyphens/>
        <w:spacing w:after="0" w:line="240" w:lineRule="auto"/>
        <w:ind w:left="4530" w:hanging="4530"/>
        <w:rPr>
          <w:rFonts w:eastAsia="Lucida Sans Unicode" w:cs="Arial"/>
          <w:snapToGrid w:val="0"/>
          <w:szCs w:val="22"/>
        </w:rPr>
      </w:pPr>
      <w:r w:rsidRPr="00C85518">
        <w:rPr>
          <w:rFonts w:eastAsia="Lucida Sans Unicode" w:cs="Arial"/>
          <w:snapToGrid w:val="0"/>
          <w:szCs w:val="22"/>
        </w:rPr>
        <w:tab/>
      </w:r>
      <w:r w:rsidRPr="00C85518">
        <w:rPr>
          <w:rFonts w:eastAsia="Lucida Sans Unicode" w:cs="Arial"/>
          <w:snapToGrid w:val="0"/>
          <w:szCs w:val="22"/>
        </w:rPr>
        <w:tab/>
        <w:t>Ing. Zdeňka Hebelková, odborný rada Pobočky Blansko</w:t>
      </w:r>
    </w:p>
    <w:p w14:paraId="4983C5DC" w14:textId="77777777" w:rsidR="00BA459B" w:rsidRPr="00C85518" w:rsidRDefault="00BA459B" w:rsidP="00BA459B">
      <w:pPr>
        <w:widowControl w:val="0"/>
        <w:tabs>
          <w:tab w:val="left" w:pos="4536"/>
        </w:tabs>
        <w:suppressAutoHyphens/>
        <w:spacing w:after="0" w:line="240" w:lineRule="auto"/>
        <w:ind w:left="4530" w:hanging="4530"/>
        <w:rPr>
          <w:rFonts w:eastAsia="Lucida Sans Unicode" w:cs="Arial"/>
          <w:szCs w:val="22"/>
        </w:rPr>
      </w:pPr>
      <w:r>
        <w:rPr>
          <w:rFonts w:eastAsia="Lucida Sans Unicode" w:cs="Arial"/>
          <w:snapToGrid w:val="0"/>
          <w:szCs w:val="22"/>
        </w:rPr>
        <w:t>Adresa:</w:t>
      </w:r>
      <w:r>
        <w:rPr>
          <w:rFonts w:eastAsia="Lucida Sans Unicode" w:cs="Arial"/>
          <w:snapToGrid w:val="0"/>
          <w:szCs w:val="22"/>
        </w:rPr>
        <w:tab/>
      </w:r>
      <w:r w:rsidRPr="00DC7E41">
        <w:rPr>
          <w:rFonts w:cs="Arial"/>
        </w:rPr>
        <w:t>Poříčí 1569/18, 678 01 Blansko</w:t>
      </w:r>
    </w:p>
    <w:p w14:paraId="5F4A6083" w14:textId="77777777" w:rsidR="00BA459B" w:rsidRPr="00C85518" w:rsidRDefault="00BA459B" w:rsidP="00BA459B">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Tel.:</w:t>
      </w:r>
      <w:r w:rsidRPr="00C85518">
        <w:rPr>
          <w:rFonts w:eastAsia="Lucida Sans Unicode" w:cs="Arial"/>
          <w:szCs w:val="22"/>
        </w:rPr>
        <w:tab/>
      </w:r>
      <w:proofErr w:type="spellStart"/>
      <w:r w:rsidRPr="00C85518">
        <w:rPr>
          <w:rFonts w:eastAsia="Lucida Sans Unicode" w:cs="Arial"/>
          <w:szCs w:val="22"/>
        </w:rPr>
        <w:t>xxx</w:t>
      </w:r>
      <w:proofErr w:type="spellEnd"/>
      <w:r w:rsidRPr="00C85518">
        <w:rPr>
          <w:rFonts w:eastAsia="Lucida Sans Unicode" w:cs="Arial"/>
          <w:szCs w:val="22"/>
        </w:rPr>
        <w:t xml:space="preserve"> – JUDr. Antlová</w:t>
      </w:r>
    </w:p>
    <w:p w14:paraId="43656864" w14:textId="77777777" w:rsidR="00BA459B" w:rsidRPr="00C85518" w:rsidRDefault="00BA459B" w:rsidP="00BA459B">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ab/>
      </w:r>
      <w:proofErr w:type="spellStart"/>
      <w:r w:rsidRPr="00C85518">
        <w:rPr>
          <w:rFonts w:eastAsia="Lucida Sans Unicode" w:cs="Arial"/>
          <w:szCs w:val="22"/>
        </w:rPr>
        <w:t>xxx</w:t>
      </w:r>
      <w:proofErr w:type="spellEnd"/>
      <w:r w:rsidRPr="00C85518">
        <w:rPr>
          <w:rFonts w:eastAsia="Lucida Sans Unicode" w:cs="Arial"/>
          <w:szCs w:val="22"/>
        </w:rPr>
        <w:t xml:space="preserve"> – Ing. Hebelková</w:t>
      </w:r>
    </w:p>
    <w:p w14:paraId="2462A643" w14:textId="77777777" w:rsidR="00BA459B" w:rsidRPr="00C85518" w:rsidRDefault="00BA459B" w:rsidP="00BA459B">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E-mail:</w:t>
      </w:r>
      <w:r w:rsidRPr="00C85518">
        <w:rPr>
          <w:rFonts w:eastAsia="Lucida Sans Unicode" w:cs="Arial"/>
          <w:szCs w:val="22"/>
        </w:rPr>
        <w:tab/>
      </w:r>
      <w:hyperlink r:id="rId13" w:history="1">
        <w:r w:rsidRPr="00C85518">
          <w:rPr>
            <w:rFonts w:eastAsia="Lucida Sans Unicode" w:cs="Arial"/>
            <w:color w:val="0000FF"/>
            <w:szCs w:val="22"/>
            <w:u w:val="single"/>
          </w:rPr>
          <w:t>pk.blansko@spucr.cz</w:t>
        </w:r>
      </w:hyperlink>
      <w:r w:rsidRPr="00C85518">
        <w:rPr>
          <w:rFonts w:eastAsia="Lucida Sans Unicode" w:cs="Arial"/>
          <w:szCs w:val="22"/>
        </w:rPr>
        <w:t xml:space="preserve"> </w:t>
      </w:r>
    </w:p>
    <w:p w14:paraId="77911B53" w14:textId="77777777" w:rsidR="00BA459B" w:rsidRPr="00C85518" w:rsidRDefault="00BA459B" w:rsidP="00BA459B">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ID DS:</w:t>
      </w:r>
      <w:r w:rsidRPr="00C85518">
        <w:rPr>
          <w:rFonts w:eastAsia="Lucida Sans Unicode" w:cs="Arial"/>
          <w:szCs w:val="22"/>
        </w:rPr>
        <w:tab/>
        <w:t>z49per3</w:t>
      </w:r>
    </w:p>
    <w:p w14:paraId="14D227D5" w14:textId="77777777" w:rsidR="00BA459B" w:rsidRPr="00C85518" w:rsidRDefault="00BA459B" w:rsidP="00BA459B">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Bankovní spojení:</w:t>
      </w:r>
      <w:r w:rsidRPr="00C85518">
        <w:rPr>
          <w:rFonts w:eastAsia="Lucida Sans Unicode" w:cs="Arial"/>
          <w:szCs w:val="22"/>
        </w:rPr>
        <w:tab/>
        <w:t>Česká národní banka</w:t>
      </w:r>
    </w:p>
    <w:p w14:paraId="5D4EC06A" w14:textId="77777777" w:rsidR="00BA459B" w:rsidRPr="00C85518" w:rsidRDefault="00BA459B" w:rsidP="00BA459B">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Číslo účtu:</w:t>
      </w:r>
      <w:r w:rsidRPr="00C85518">
        <w:rPr>
          <w:rFonts w:eastAsia="Lucida Sans Unicode" w:cs="Arial"/>
          <w:bCs/>
          <w:szCs w:val="22"/>
        </w:rPr>
        <w:tab/>
        <w:t>3723001 / 0710</w:t>
      </w:r>
    </w:p>
    <w:p w14:paraId="31387887" w14:textId="77777777" w:rsidR="00BA459B" w:rsidRPr="00C85518" w:rsidRDefault="00BA459B" w:rsidP="00BA459B">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IČ:</w:t>
      </w:r>
      <w:r w:rsidRPr="00C85518">
        <w:rPr>
          <w:rFonts w:eastAsia="Lucida Sans Unicode" w:cs="Arial"/>
          <w:bCs/>
          <w:szCs w:val="22"/>
        </w:rPr>
        <w:tab/>
        <w:t>01312774</w:t>
      </w:r>
    </w:p>
    <w:p w14:paraId="5E749A99" w14:textId="77777777" w:rsidR="00BA459B" w:rsidRPr="00C85518" w:rsidRDefault="00BA459B" w:rsidP="00BA459B">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DIČ:</w:t>
      </w:r>
      <w:r w:rsidRPr="00C85518">
        <w:rPr>
          <w:rFonts w:eastAsia="Lucida Sans Unicode" w:cs="Arial"/>
          <w:bCs/>
          <w:szCs w:val="22"/>
        </w:rPr>
        <w:tab/>
        <w:t xml:space="preserve">CZ01312774, není plátcem DPH </w:t>
      </w:r>
    </w:p>
    <w:p w14:paraId="3A5BCB54" w14:textId="77777777" w:rsidR="00BA459B" w:rsidRPr="004D5F78" w:rsidRDefault="00BA459B" w:rsidP="00BA459B">
      <w:pPr>
        <w:spacing w:after="0" w:line="240" w:lineRule="auto"/>
        <w:rPr>
          <w:rFonts w:cs="Arial"/>
          <w:snapToGrid w:val="0"/>
          <w:szCs w:val="22"/>
        </w:rPr>
      </w:pPr>
      <w:r w:rsidRPr="004D5F78">
        <w:rPr>
          <w:rFonts w:cs="Arial"/>
          <w:snapToGrid w:val="0"/>
          <w:szCs w:val="22"/>
        </w:rPr>
        <w:t xml:space="preserve"> (dále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77BC40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73ABEB3"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181067AE" w14:textId="45D93E0D"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48662DCA" w14:textId="6ED7663C"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4E62CBBB"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0F14F033" w14:textId="1A85A0E9"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314F9DCF" w14:textId="1069B25C" w:rsidR="00660B9F" w:rsidRPr="002F6773" w:rsidRDefault="00CF6E49" w:rsidP="000651E8">
      <w:pPr>
        <w:rPr>
          <w:rFonts w:cs="Arial"/>
          <w:b/>
          <w:szCs w:val="22"/>
        </w:rPr>
      </w:pPr>
      <w:r w:rsidRPr="004D5F78">
        <w:rPr>
          <w:rFonts w:cs="Arial"/>
          <w:szCs w:val="22"/>
        </w:rPr>
        <w:lastRenderedPageBreak/>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FF857E3" w14:textId="77777777" w:rsidR="00126736" w:rsidRPr="004D5F78" w:rsidRDefault="00126736" w:rsidP="000651E8">
      <w:pPr>
        <w:spacing w:before="240" w:line="288" w:lineRule="auto"/>
        <w:ind w:right="-284"/>
        <w:rPr>
          <w:rFonts w:cs="Arial"/>
          <w:szCs w:val="22"/>
        </w:rPr>
      </w:pPr>
    </w:p>
    <w:p w14:paraId="5E4F3F62" w14:textId="0D77AE7E" w:rsidR="004F64EF" w:rsidRPr="00A309E5" w:rsidRDefault="000475F1" w:rsidP="00A309E5">
      <w:pPr>
        <w:jc w:val="both"/>
        <w:rPr>
          <w:rFonts w:cs="Arial"/>
          <w:spacing w:val="8"/>
          <w:szCs w:val="22"/>
          <w:u w:val="single"/>
        </w:rPr>
      </w:pPr>
      <w:r w:rsidRPr="004D5F78">
        <w:rPr>
          <w:rFonts w:cs="Arial"/>
          <w:szCs w:val="22"/>
        </w:rPr>
        <w:t xml:space="preserve">na veřejnou zakázku malého rozsahu </w:t>
      </w:r>
      <w:r w:rsidR="002921CB" w:rsidRPr="004D5F78">
        <w:rPr>
          <w:rFonts w:cs="Arial"/>
          <w:szCs w:val="22"/>
        </w:rPr>
        <w:t xml:space="preserve">s názvem </w:t>
      </w:r>
      <w:r w:rsidR="00A309E5">
        <w:rPr>
          <w:rFonts w:cs="Arial"/>
          <w:b/>
          <w:spacing w:val="8"/>
          <w:szCs w:val="22"/>
        </w:rPr>
        <w:t xml:space="preserve">„PD </w:t>
      </w:r>
      <w:r w:rsidR="00A309E5" w:rsidRPr="00A309E5">
        <w:rPr>
          <w:rFonts w:cs="Arial"/>
          <w:b/>
          <w:spacing w:val="8"/>
          <w:szCs w:val="22"/>
        </w:rPr>
        <w:t xml:space="preserve">- </w:t>
      </w:r>
      <w:proofErr w:type="spellStart"/>
      <w:r w:rsidR="00A309E5" w:rsidRPr="00A309E5">
        <w:rPr>
          <w:rFonts w:cs="Arial"/>
          <w:b/>
          <w:spacing w:val="8"/>
          <w:szCs w:val="22"/>
          <w:lang w:val="en-US"/>
        </w:rPr>
        <w:t>Suchá</w:t>
      </w:r>
      <w:proofErr w:type="spellEnd"/>
      <w:r w:rsidR="00A309E5" w:rsidRPr="00A309E5">
        <w:rPr>
          <w:rFonts w:cs="Arial"/>
          <w:b/>
          <w:spacing w:val="8"/>
          <w:szCs w:val="22"/>
          <w:lang w:val="en-US"/>
        </w:rPr>
        <w:t xml:space="preserve"> </w:t>
      </w:r>
      <w:proofErr w:type="spellStart"/>
      <w:r w:rsidR="00A309E5" w:rsidRPr="00A309E5">
        <w:rPr>
          <w:rFonts w:cs="Arial"/>
          <w:b/>
          <w:spacing w:val="8"/>
          <w:szCs w:val="22"/>
          <w:lang w:val="en-US"/>
        </w:rPr>
        <w:t>retenční</w:t>
      </w:r>
      <w:proofErr w:type="spellEnd"/>
      <w:r w:rsidR="00A309E5" w:rsidRPr="00A309E5">
        <w:rPr>
          <w:rFonts w:cs="Arial"/>
          <w:b/>
          <w:spacing w:val="8"/>
          <w:szCs w:val="22"/>
          <w:lang w:val="en-US"/>
        </w:rPr>
        <w:t xml:space="preserve"> </w:t>
      </w:r>
      <w:proofErr w:type="spellStart"/>
      <w:r w:rsidR="00A309E5" w:rsidRPr="00A309E5">
        <w:rPr>
          <w:rFonts w:cs="Arial"/>
          <w:b/>
          <w:spacing w:val="8"/>
          <w:szCs w:val="22"/>
          <w:lang w:val="en-US"/>
        </w:rPr>
        <w:t>nádrž</w:t>
      </w:r>
      <w:proofErr w:type="spellEnd"/>
      <w:r w:rsidR="00A309E5" w:rsidRPr="00A309E5">
        <w:rPr>
          <w:rFonts w:cs="Arial"/>
          <w:b/>
          <w:spacing w:val="8"/>
          <w:szCs w:val="22"/>
          <w:lang w:val="en-US"/>
        </w:rPr>
        <w:t xml:space="preserve"> N3, PC HC2A a HC2B, </w:t>
      </w:r>
      <w:proofErr w:type="spellStart"/>
      <w:r w:rsidR="00A309E5" w:rsidRPr="00A309E5">
        <w:rPr>
          <w:rFonts w:cs="Arial"/>
          <w:b/>
          <w:spacing w:val="8"/>
          <w:szCs w:val="22"/>
          <w:lang w:val="en-US"/>
        </w:rPr>
        <w:t>rigol</w:t>
      </w:r>
      <w:proofErr w:type="spellEnd"/>
      <w:r w:rsidR="00A309E5" w:rsidRPr="00A309E5">
        <w:rPr>
          <w:rFonts w:cs="Arial"/>
          <w:b/>
          <w:spacing w:val="8"/>
          <w:szCs w:val="22"/>
          <w:lang w:val="en-US"/>
        </w:rPr>
        <w:t xml:space="preserve"> RG1 a </w:t>
      </w:r>
      <w:proofErr w:type="spellStart"/>
      <w:r w:rsidR="00A309E5" w:rsidRPr="00A309E5">
        <w:rPr>
          <w:rFonts w:cs="Arial"/>
          <w:b/>
          <w:spacing w:val="8"/>
          <w:szCs w:val="22"/>
          <w:lang w:val="en-US"/>
        </w:rPr>
        <w:t>interakční</w:t>
      </w:r>
      <w:proofErr w:type="spellEnd"/>
      <w:r w:rsidR="00A309E5" w:rsidRPr="00A309E5">
        <w:rPr>
          <w:rFonts w:cs="Arial"/>
          <w:b/>
          <w:spacing w:val="8"/>
          <w:szCs w:val="22"/>
          <w:lang w:val="en-US"/>
        </w:rPr>
        <w:t xml:space="preserve"> </w:t>
      </w:r>
      <w:proofErr w:type="spellStart"/>
      <w:r w:rsidR="00A309E5" w:rsidRPr="00A309E5">
        <w:rPr>
          <w:rFonts w:cs="Arial"/>
          <w:b/>
          <w:spacing w:val="8"/>
          <w:szCs w:val="22"/>
          <w:lang w:val="en-US"/>
        </w:rPr>
        <w:t>prvek</w:t>
      </w:r>
      <w:proofErr w:type="spellEnd"/>
      <w:r w:rsidR="00A309E5" w:rsidRPr="00A309E5">
        <w:rPr>
          <w:rFonts w:cs="Arial"/>
          <w:b/>
          <w:spacing w:val="8"/>
          <w:szCs w:val="22"/>
          <w:lang w:val="en-US"/>
        </w:rPr>
        <w:t xml:space="preserve"> IP16 v </w:t>
      </w:r>
      <w:proofErr w:type="spellStart"/>
      <w:r w:rsidR="00A309E5" w:rsidRPr="00A309E5">
        <w:rPr>
          <w:rFonts w:cs="Arial"/>
          <w:b/>
          <w:spacing w:val="8"/>
          <w:szCs w:val="22"/>
          <w:lang w:val="en-US"/>
        </w:rPr>
        <w:t>k.ú</w:t>
      </w:r>
      <w:proofErr w:type="spellEnd"/>
      <w:r w:rsidR="00A309E5" w:rsidRPr="00A309E5">
        <w:rPr>
          <w:rFonts w:cs="Arial"/>
          <w:b/>
          <w:spacing w:val="8"/>
          <w:szCs w:val="22"/>
          <w:lang w:val="en-US"/>
        </w:rPr>
        <w:t xml:space="preserve">. </w:t>
      </w:r>
      <w:proofErr w:type="spellStart"/>
      <w:r w:rsidR="00A309E5" w:rsidRPr="00A309E5">
        <w:rPr>
          <w:rFonts w:cs="Arial"/>
          <w:b/>
          <w:spacing w:val="8"/>
          <w:szCs w:val="22"/>
          <w:lang w:val="en-US"/>
        </w:rPr>
        <w:t>Babolky</w:t>
      </w:r>
      <w:proofErr w:type="spellEnd"/>
      <w:r w:rsidR="00A309E5" w:rsidRPr="00A309E5">
        <w:rPr>
          <w:rFonts w:cs="Arial"/>
          <w:b/>
          <w:spacing w:val="8"/>
          <w:szCs w:val="22"/>
          <w:lang w:val="en-US"/>
        </w:rPr>
        <w:t>”</w:t>
      </w:r>
      <w:r w:rsidR="00A75A7A">
        <w:rPr>
          <w:rFonts w:cs="Arial"/>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48C2C47F" w:rsidR="008665E9" w:rsidRPr="004D5F78" w:rsidRDefault="000F5BF7" w:rsidP="00DB32E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9571B3">
        <w:rPr>
          <w:rStyle w:val="l-L2Char"/>
          <w:rFonts w:cs="Arial"/>
          <w:b w:val="0"/>
          <w:szCs w:val="22"/>
          <w:u w:val="none"/>
        </w:rPr>
        <w:t>ho</w:t>
      </w:r>
      <w:r w:rsidR="00A56274" w:rsidRPr="004D5F78">
        <w:rPr>
          <w:rStyle w:val="l-L2Char"/>
          <w:rFonts w:cs="Arial"/>
          <w:b w:val="0"/>
          <w:szCs w:val="22"/>
          <w:u w:val="none"/>
        </w:rPr>
        <w:t xml:space="preserve"> povolení a pro provádění stavby </w:t>
      </w:r>
      <w:del w:id="0" w:author="Kuchtíčková Lucie Ing." w:date="2021-05-05T11:15:00Z">
        <w:r w:rsidR="009571B3" w:rsidDel="00524BD8">
          <w:rPr>
            <w:rStyle w:val="l-L2Char"/>
            <w:rFonts w:cs="Arial"/>
            <w:b w:val="0"/>
            <w:szCs w:val="22"/>
            <w:u w:val="none"/>
          </w:rPr>
          <w:delText xml:space="preserve">příp. </w:delText>
        </w:r>
      </w:del>
      <w:r w:rsidR="003B224B">
        <w:rPr>
          <w:rStyle w:val="l-L2Char"/>
          <w:rFonts w:cs="Arial"/>
          <w:b w:val="0"/>
          <w:szCs w:val="22"/>
          <w:u w:val="none"/>
        </w:rPr>
        <w:t xml:space="preserve">včetně příslušného povolení k nakládání s povrchovými vodami </w:t>
      </w:r>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proofErr w:type="gramStart"/>
      <w:r w:rsidR="009821DF" w:rsidRPr="009821DF">
        <w:rPr>
          <w:rStyle w:val="l-L2Char"/>
          <w:rFonts w:cs="Arial"/>
          <w:b w:val="0"/>
          <w:szCs w:val="22"/>
          <w:u w:val="none"/>
        </w:rPr>
        <w:t>včetně  provedení</w:t>
      </w:r>
      <w:proofErr w:type="gramEnd"/>
      <w:r w:rsidR="009821DF" w:rsidRPr="009821DF">
        <w:rPr>
          <w:rStyle w:val="l-L2Char"/>
          <w:rFonts w:cs="Arial"/>
          <w:b w:val="0"/>
          <w:szCs w:val="22"/>
          <w:u w:val="none"/>
        </w:rPr>
        <w:t xml:space="preserve"> podrobného geotechnického průzkumu </w:t>
      </w:r>
      <w:r w:rsidRPr="004D5F78">
        <w:rPr>
          <w:rStyle w:val="l-L2Char"/>
          <w:rFonts w:cs="Arial"/>
          <w:b w:val="0"/>
          <w:szCs w:val="22"/>
          <w:u w:val="none"/>
        </w:rPr>
        <w:t>v rozsahu nezbytném pro realizaci následující stavby:</w:t>
      </w:r>
    </w:p>
    <w:p w14:paraId="69C9A7B4" w14:textId="019FDA9E" w:rsidR="000F5BF7" w:rsidRPr="003C39B0" w:rsidRDefault="000F5BF7" w:rsidP="00AE2DC5">
      <w:pPr>
        <w:pStyle w:val="l-L1"/>
        <w:keepNext w:val="0"/>
        <w:numPr>
          <w:ilvl w:val="0"/>
          <w:numId w:val="0"/>
        </w:numPr>
        <w:spacing w:before="120" w:after="120"/>
        <w:ind w:left="737"/>
        <w:jc w:val="both"/>
        <w:rPr>
          <w:rStyle w:val="l-L2Char"/>
          <w:rFonts w:cs="Arial"/>
          <w:b w:val="0"/>
          <w:szCs w:val="22"/>
          <w:u w:val="none"/>
        </w:rPr>
      </w:pPr>
      <w:r w:rsidRPr="003C39B0">
        <w:rPr>
          <w:rStyle w:val="l-L2Char"/>
          <w:rFonts w:cs="Arial"/>
          <w:b w:val="0"/>
          <w:szCs w:val="22"/>
          <w:u w:val="none"/>
        </w:rPr>
        <w:t xml:space="preserve">Název </w:t>
      </w:r>
      <w:proofErr w:type="gramStart"/>
      <w:r w:rsidRPr="003C39B0">
        <w:rPr>
          <w:rStyle w:val="l-L2Char"/>
          <w:rFonts w:cs="Arial"/>
          <w:b w:val="0"/>
          <w:szCs w:val="22"/>
          <w:u w:val="none"/>
        </w:rPr>
        <w:t xml:space="preserve">stavby: </w:t>
      </w:r>
      <w:r w:rsidR="00A56274" w:rsidRPr="003C39B0">
        <w:rPr>
          <w:rStyle w:val="l-L2Char"/>
          <w:rFonts w:cs="Arial"/>
          <w:b w:val="0"/>
          <w:szCs w:val="22"/>
          <w:u w:val="none"/>
        </w:rPr>
        <w:t xml:space="preserve">  </w:t>
      </w:r>
      <w:proofErr w:type="gramEnd"/>
      <w:r w:rsidR="00A56274" w:rsidRPr="003C39B0">
        <w:rPr>
          <w:rStyle w:val="l-L2Char"/>
          <w:rFonts w:cs="Arial"/>
          <w:b w:val="0"/>
          <w:szCs w:val="22"/>
          <w:u w:val="none"/>
        </w:rPr>
        <w:t xml:space="preserve"> </w:t>
      </w:r>
      <w:bookmarkStart w:id="1" w:name="_Hlk70661680"/>
      <w:bookmarkStart w:id="2" w:name="_Hlk71105573"/>
      <w:proofErr w:type="spellStart"/>
      <w:r w:rsidR="00BA459B" w:rsidRPr="003C39B0">
        <w:rPr>
          <w:rFonts w:ascii="Arial" w:hAnsi="Arial" w:cs="Arial"/>
          <w:bCs/>
          <w:snapToGrid w:val="0"/>
          <w:szCs w:val="22"/>
          <w:u w:val="none"/>
          <w:lang w:val="en-US"/>
        </w:rPr>
        <w:t>Suchá</w:t>
      </w:r>
      <w:proofErr w:type="spellEnd"/>
      <w:r w:rsidR="00BA459B" w:rsidRPr="003C39B0">
        <w:rPr>
          <w:rFonts w:ascii="Arial" w:hAnsi="Arial" w:cs="Arial"/>
          <w:bCs/>
          <w:snapToGrid w:val="0"/>
          <w:szCs w:val="22"/>
          <w:u w:val="none"/>
          <w:lang w:val="en-US"/>
        </w:rPr>
        <w:t xml:space="preserve"> </w:t>
      </w:r>
      <w:proofErr w:type="spellStart"/>
      <w:r w:rsidR="00BA459B" w:rsidRPr="003C39B0">
        <w:rPr>
          <w:rFonts w:ascii="Arial" w:hAnsi="Arial" w:cs="Arial"/>
          <w:bCs/>
          <w:snapToGrid w:val="0"/>
          <w:szCs w:val="22"/>
          <w:u w:val="none"/>
          <w:lang w:val="en-US"/>
        </w:rPr>
        <w:t>retenční</w:t>
      </w:r>
      <w:proofErr w:type="spellEnd"/>
      <w:r w:rsidR="00BA459B" w:rsidRPr="003C39B0">
        <w:rPr>
          <w:rFonts w:ascii="Arial" w:hAnsi="Arial" w:cs="Arial"/>
          <w:bCs/>
          <w:snapToGrid w:val="0"/>
          <w:szCs w:val="22"/>
          <w:u w:val="none"/>
          <w:lang w:val="en-US"/>
        </w:rPr>
        <w:t xml:space="preserve"> </w:t>
      </w:r>
      <w:proofErr w:type="spellStart"/>
      <w:r w:rsidR="00BA459B" w:rsidRPr="003C39B0">
        <w:rPr>
          <w:rFonts w:ascii="Arial" w:hAnsi="Arial" w:cs="Arial"/>
          <w:bCs/>
          <w:snapToGrid w:val="0"/>
          <w:szCs w:val="22"/>
          <w:u w:val="none"/>
          <w:lang w:val="en-US"/>
        </w:rPr>
        <w:t>nádrž</w:t>
      </w:r>
      <w:proofErr w:type="spellEnd"/>
      <w:r w:rsidR="00BA459B" w:rsidRPr="003C39B0">
        <w:rPr>
          <w:rFonts w:ascii="Arial" w:hAnsi="Arial" w:cs="Arial"/>
          <w:bCs/>
          <w:snapToGrid w:val="0"/>
          <w:szCs w:val="22"/>
          <w:u w:val="none"/>
          <w:lang w:val="en-US"/>
        </w:rPr>
        <w:t xml:space="preserve"> N3, PC HC2A</w:t>
      </w:r>
      <w:r w:rsidR="00304781" w:rsidRPr="003C39B0">
        <w:rPr>
          <w:rFonts w:ascii="Arial" w:hAnsi="Arial" w:cs="Arial"/>
          <w:bCs/>
          <w:snapToGrid w:val="0"/>
          <w:szCs w:val="22"/>
          <w:u w:val="none"/>
          <w:lang w:val="en-US"/>
        </w:rPr>
        <w:t>-R</w:t>
      </w:r>
      <w:r w:rsidR="00BA459B" w:rsidRPr="003C39B0">
        <w:rPr>
          <w:rFonts w:ascii="Arial" w:hAnsi="Arial" w:cs="Arial"/>
          <w:bCs/>
          <w:snapToGrid w:val="0"/>
          <w:szCs w:val="22"/>
          <w:u w:val="none"/>
          <w:lang w:val="en-US"/>
        </w:rPr>
        <w:t xml:space="preserve"> a HC2B</w:t>
      </w:r>
      <w:r w:rsidR="00304781" w:rsidRPr="003C39B0">
        <w:rPr>
          <w:rFonts w:ascii="Arial" w:hAnsi="Arial" w:cs="Arial"/>
          <w:bCs/>
          <w:snapToGrid w:val="0"/>
          <w:szCs w:val="22"/>
          <w:u w:val="none"/>
          <w:lang w:val="en-US"/>
        </w:rPr>
        <w:t>-R</w:t>
      </w:r>
      <w:r w:rsidR="00BA459B" w:rsidRPr="003C39B0">
        <w:rPr>
          <w:rFonts w:ascii="Arial" w:hAnsi="Arial" w:cs="Arial"/>
          <w:bCs/>
          <w:snapToGrid w:val="0"/>
          <w:szCs w:val="22"/>
          <w:u w:val="none"/>
          <w:lang w:val="en-US"/>
        </w:rPr>
        <w:t xml:space="preserve">, </w:t>
      </w:r>
      <w:proofErr w:type="spellStart"/>
      <w:r w:rsidR="00BA459B" w:rsidRPr="003C39B0">
        <w:rPr>
          <w:rFonts w:ascii="Arial" w:hAnsi="Arial" w:cs="Arial"/>
          <w:bCs/>
          <w:snapToGrid w:val="0"/>
          <w:szCs w:val="22"/>
          <w:u w:val="none"/>
          <w:lang w:val="en-US"/>
        </w:rPr>
        <w:t>rigol</w:t>
      </w:r>
      <w:proofErr w:type="spellEnd"/>
      <w:r w:rsidR="00BA459B" w:rsidRPr="003C39B0">
        <w:rPr>
          <w:rFonts w:ascii="Arial" w:hAnsi="Arial" w:cs="Arial"/>
          <w:bCs/>
          <w:snapToGrid w:val="0"/>
          <w:szCs w:val="22"/>
          <w:u w:val="none"/>
          <w:lang w:val="en-US"/>
        </w:rPr>
        <w:t xml:space="preserve"> RG1 a </w:t>
      </w:r>
      <w:proofErr w:type="spellStart"/>
      <w:r w:rsidR="00BA459B" w:rsidRPr="003C39B0">
        <w:rPr>
          <w:rFonts w:ascii="Arial" w:hAnsi="Arial" w:cs="Arial"/>
          <w:bCs/>
          <w:snapToGrid w:val="0"/>
          <w:szCs w:val="22"/>
          <w:u w:val="none"/>
          <w:lang w:val="en-US"/>
        </w:rPr>
        <w:t>interakční</w:t>
      </w:r>
      <w:proofErr w:type="spellEnd"/>
      <w:r w:rsidR="00BA459B" w:rsidRPr="003C39B0">
        <w:rPr>
          <w:rFonts w:ascii="Arial" w:hAnsi="Arial" w:cs="Arial"/>
          <w:bCs/>
          <w:snapToGrid w:val="0"/>
          <w:szCs w:val="22"/>
          <w:u w:val="none"/>
          <w:lang w:val="en-US"/>
        </w:rPr>
        <w:t xml:space="preserve"> </w:t>
      </w:r>
      <w:proofErr w:type="spellStart"/>
      <w:r w:rsidR="00BA459B" w:rsidRPr="003C39B0">
        <w:rPr>
          <w:rFonts w:ascii="Arial" w:hAnsi="Arial" w:cs="Arial"/>
          <w:bCs/>
          <w:snapToGrid w:val="0"/>
          <w:szCs w:val="22"/>
          <w:u w:val="none"/>
          <w:lang w:val="en-US"/>
        </w:rPr>
        <w:t>prvek</w:t>
      </w:r>
      <w:proofErr w:type="spellEnd"/>
      <w:r w:rsidR="00BA459B" w:rsidRPr="003C39B0">
        <w:rPr>
          <w:rFonts w:ascii="Arial" w:hAnsi="Arial" w:cs="Arial"/>
          <w:bCs/>
          <w:snapToGrid w:val="0"/>
          <w:szCs w:val="22"/>
          <w:u w:val="none"/>
          <w:lang w:val="en-US"/>
        </w:rPr>
        <w:t xml:space="preserve"> IP16 v </w:t>
      </w:r>
      <w:proofErr w:type="spellStart"/>
      <w:r w:rsidR="00BA459B" w:rsidRPr="003C39B0">
        <w:rPr>
          <w:rFonts w:ascii="Arial" w:hAnsi="Arial" w:cs="Arial"/>
          <w:bCs/>
          <w:snapToGrid w:val="0"/>
          <w:szCs w:val="22"/>
          <w:u w:val="none"/>
          <w:lang w:val="en-US"/>
        </w:rPr>
        <w:t>k.ú</w:t>
      </w:r>
      <w:proofErr w:type="spellEnd"/>
      <w:r w:rsidR="00BA459B" w:rsidRPr="003C39B0">
        <w:rPr>
          <w:rFonts w:ascii="Arial" w:hAnsi="Arial" w:cs="Arial"/>
          <w:bCs/>
          <w:snapToGrid w:val="0"/>
          <w:szCs w:val="22"/>
          <w:u w:val="none"/>
          <w:lang w:val="en-US"/>
        </w:rPr>
        <w:t xml:space="preserve">. </w:t>
      </w:r>
      <w:proofErr w:type="spellStart"/>
      <w:r w:rsidR="00BA459B" w:rsidRPr="003C39B0">
        <w:rPr>
          <w:rFonts w:ascii="Arial" w:hAnsi="Arial" w:cs="Arial"/>
          <w:bCs/>
          <w:snapToGrid w:val="0"/>
          <w:szCs w:val="22"/>
          <w:u w:val="none"/>
          <w:lang w:val="en-US"/>
        </w:rPr>
        <w:t>Babolky</w:t>
      </w:r>
      <w:bookmarkEnd w:id="2"/>
      <w:proofErr w:type="spellEnd"/>
    </w:p>
    <w:bookmarkEnd w:id="1"/>
    <w:p w14:paraId="20E141FE" w14:textId="29ACC350" w:rsidR="00035F68" w:rsidRPr="003C39B0" w:rsidRDefault="008E133F" w:rsidP="00AE2DC5">
      <w:pPr>
        <w:pStyle w:val="l-L1"/>
        <w:keepNext w:val="0"/>
        <w:numPr>
          <w:ilvl w:val="0"/>
          <w:numId w:val="0"/>
        </w:numPr>
        <w:spacing w:before="120" w:after="120"/>
        <w:ind w:left="737"/>
        <w:jc w:val="both"/>
        <w:rPr>
          <w:rStyle w:val="l-L2Char"/>
          <w:rFonts w:cs="Arial"/>
          <w:b w:val="0"/>
          <w:szCs w:val="22"/>
          <w:u w:val="none"/>
        </w:rPr>
      </w:pPr>
      <w:r w:rsidRPr="003C39B0">
        <w:rPr>
          <w:rStyle w:val="l-L2Char"/>
          <w:rFonts w:cs="Arial"/>
          <w:b w:val="0"/>
          <w:szCs w:val="22"/>
          <w:u w:val="none"/>
        </w:rPr>
        <w:t xml:space="preserve">Místo </w:t>
      </w:r>
      <w:proofErr w:type="gramStart"/>
      <w:r w:rsidRPr="003C39B0">
        <w:rPr>
          <w:rStyle w:val="l-L2Char"/>
          <w:rFonts w:cs="Arial"/>
          <w:b w:val="0"/>
          <w:szCs w:val="22"/>
          <w:u w:val="none"/>
        </w:rPr>
        <w:t>stavby:</w:t>
      </w:r>
      <w:r w:rsidR="00A56274" w:rsidRPr="003C39B0">
        <w:rPr>
          <w:rStyle w:val="l-L2Char"/>
          <w:rFonts w:cs="Arial"/>
          <w:b w:val="0"/>
          <w:szCs w:val="22"/>
          <w:u w:val="none"/>
        </w:rPr>
        <w:t xml:space="preserve">   </w:t>
      </w:r>
      <w:proofErr w:type="gramEnd"/>
      <w:r w:rsidR="00A56274" w:rsidRPr="003C39B0">
        <w:rPr>
          <w:rStyle w:val="l-L2Char"/>
          <w:rFonts w:cs="Arial"/>
          <w:b w:val="0"/>
          <w:szCs w:val="22"/>
          <w:u w:val="none"/>
        </w:rPr>
        <w:t xml:space="preserve"> </w:t>
      </w:r>
      <w:r w:rsidRPr="003C39B0">
        <w:rPr>
          <w:rStyle w:val="l-L2Char"/>
          <w:rFonts w:cs="Arial"/>
          <w:b w:val="0"/>
          <w:szCs w:val="22"/>
          <w:u w:val="none"/>
        </w:rPr>
        <w:t xml:space="preserve"> </w:t>
      </w:r>
      <w:proofErr w:type="spellStart"/>
      <w:r w:rsidR="00BA459B" w:rsidRPr="003C39B0">
        <w:rPr>
          <w:rFonts w:ascii="Arial" w:hAnsi="Arial" w:cs="Arial"/>
          <w:bCs/>
          <w:snapToGrid w:val="0"/>
          <w:szCs w:val="22"/>
          <w:u w:val="none"/>
          <w:lang w:val="en-US"/>
        </w:rPr>
        <w:t>k.ú</w:t>
      </w:r>
      <w:proofErr w:type="spellEnd"/>
      <w:r w:rsidR="00BA459B" w:rsidRPr="003C39B0">
        <w:rPr>
          <w:rFonts w:ascii="Arial" w:hAnsi="Arial" w:cs="Arial"/>
          <w:bCs/>
          <w:snapToGrid w:val="0"/>
          <w:szCs w:val="22"/>
          <w:u w:val="none"/>
          <w:lang w:val="en-US"/>
        </w:rPr>
        <w:t xml:space="preserve">. </w:t>
      </w:r>
      <w:proofErr w:type="spellStart"/>
      <w:r w:rsidR="00BA459B" w:rsidRPr="003C39B0">
        <w:rPr>
          <w:rFonts w:ascii="Arial" w:hAnsi="Arial" w:cs="Arial"/>
          <w:bCs/>
          <w:snapToGrid w:val="0"/>
          <w:szCs w:val="22"/>
          <w:u w:val="none"/>
          <w:lang w:val="en-US"/>
        </w:rPr>
        <w:t>Babolky</w:t>
      </w:r>
      <w:proofErr w:type="spellEnd"/>
      <w:r w:rsidR="00CF0561" w:rsidRPr="003C39B0">
        <w:rPr>
          <w:rFonts w:ascii="Arial" w:hAnsi="Arial" w:cs="Arial"/>
          <w:bCs/>
          <w:snapToGrid w:val="0"/>
          <w:szCs w:val="22"/>
          <w:u w:val="none"/>
          <w:lang w:val="en-US"/>
        </w:rPr>
        <w:t xml:space="preserve">, </w:t>
      </w:r>
      <w:proofErr w:type="spellStart"/>
      <w:r w:rsidR="00905095" w:rsidRPr="003C39B0">
        <w:rPr>
          <w:rFonts w:ascii="Arial" w:hAnsi="Arial" w:cs="Arial"/>
          <w:bCs/>
          <w:snapToGrid w:val="0"/>
          <w:szCs w:val="22"/>
          <w:u w:val="none"/>
          <w:lang w:val="en-US"/>
        </w:rPr>
        <w:t>Chlum</w:t>
      </w:r>
      <w:proofErr w:type="spellEnd"/>
      <w:r w:rsidR="00905095" w:rsidRPr="003C39B0">
        <w:rPr>
          <w:rFonts w:ascii="Arial" w:hAnsi="Arial" w:cs="Arial"/>
          <w:bCs/>
          <w:snapToGrid w:val="0"/>
          <w:szCs w:val="22"/>
          <w:u w:val="none"/>
          <w:lang w:val="en-US"/>
        </w:rPr>
        <w:t xml:space="preserve"> u </w:t>
      </w:r>
      <w:proofErr w:type="spellStart"/>
      <w:r w:rsidR="00905095" w:rsidRPr="003C39B0">
        <w:rPr>
          <w:rFonts w:ascii="Arial" w:hAnsi="Arial" w:cs="Arial"/>
          <w:bCs/>
          <w:snapToGrid w:val="0"/>
          <w:szCs w:val="22"/>
          <w:u w:val="none"/>
          <w:lang w:val="en-US"/>
        </w:rPr>
        <w:t>Letovic</w:t>
      </w:r>
      <w:proofErr w:type="spellEnd"/>
      <w:r w:rsidR="00905095" w:rsidRPr="003C39B0">
        <w:rPr>
          <w:rFonts w:ascii="Arial" w:hAnsi="Arial" w:cs="Arial"/>
          <w:bCs/>
          <w:snapToGrid w:val="0"/>
          <w:szCs w:val="22"/>
          <w:u w:val="none"/>
          <w:lang w:val="en-US"/>
        </w:rPr>
        <w:t xml:space="preserve"> a </w:t>
      </w:r>
      <w:proofErr w:type="spellStart"/>
      <w:r w:rsidR="00CF0561" w:rsidRPr="003C39B0">
        <w:rPr>
          <w:rFonts w:ascii="Arial" w:hAnsi="Arial" w:cs="Arial"/>
          <w:bCs/>
          <w:snapToGrid w:val="0"/>
          <w:szCs w:val="22"/>
          <w:u w:val="none"/>
          <w:lang w:val="en-US"/>
        </w:rPr>
        <w:t>Novičí</w:t>
      </w:r>
      <w:proofErr w:type="spellEnd"/>
      <w:r w:rsidR="00BA459B" w:rsidRPr="003C39B0">
        <w:rPr>
          <w:rFonts w:ascii="Arial" w:hAnsi="Arial" w:cs="Arial"/>
          <w:bCs/>
          <w:snapToGrid w:val="0"/>
          <w:szCs w:val="22"/>
          <w:u w:val="none"/>
          <w:lang w:val="en-US"/>
        </w:rPr>
        <w:t xml:space="preserve">, </w:t>
      </w:r>
      <w:proofErr w:type="spellStart"/>
      <w:r w:rsidR="00BA459B" w:rsidRPr="003C39B0">
        <w:rPr>
          <w:rFonts w:ascii="Arial" w:hAnsi="Arial" w:cs="Arial"/>
          <w:bCs/>
          <w:snapToGrid w:val="0"/>
          <w:szCs w:val="22"/>
          <w:u w:val="none"/>
          <w:lang w:val="en-US"/>
        </w:rPr>
        <w:t>okres</w:t>
      </w:r>
      <w:proofErr w:type="spellEnd"/>
      <w:r w:rsidR="00BA459B" w:rsidRPr="003C39B0">
        <w:rPr>
          <w:rFonts w:ascii="Arial" w:hAnsi="Arial" w:cs="Arial"/>
          <w:bCs/>
          <w:snapToGrid w:val="0"/>
          <w:szCs w:val="22"/>
          <w:u w:val="none"/>
          <w:lang w:val="en-US"/>
        </w:rPr>
        <w:t xml:space="preserve"> Blansko, </w:t>
      </w:r>
      <w:proofErr w:type="spellStart"/>
      <w:r w:rsidR="00BA459B" w:rsidRPr="003C39B0">
        <w:rPr>
          <w:rFonts w:ascii="Arial" w:hAnsi="Arial" w:cs="Arial"/>
          <w:bCs/>
          <w:snapToGrid w:val="0"/>
          <w:szCs w:val="22"/>
          <w:u w:val="none"/>
          <w:lang w:val="en-US"/>
        </w:rPr>
        <w:t>Jihomoravský</w:t>
      </w:r>
      <w:proofErr w:type="spellEnd"/>
      <w:r w:rsidR="00BA459B" w:rsidRPr="003C39B0">
        <w:rPr>
          <w:rFonts w:ascii="Arial" w:hAnsi="Arial" w:cs="Arial"/>
          <w:bCs/>
          <w:snapToGrid w:val="0"/>
          <w:szCs w:val="22"/>
          <w:u w:val="none"/>
          <w:lang w:val="en-US"/>
        </w:rPr>
        <w:t xml:space="preserve"> kraj</w:t>
      </w:r>
    </w:p>
    <w:p w14:paraId="770EBA01" w14:textId="77777777" w:rsidR="00BA459B" w:rsidRPr="003C39B0" w:rsidRDefault="00035F68" w:rsidP="00AE2DC5">
      <w:pPr>
        <w:pStyle w:val="l-L1"/>
        <w:keepNext w:val="0"/>
        <w:numPr>
          <w:ilvl w:val="0"/>
          <w:numId w:val="0"/>
        </w:numPr>
        <w:spacing w:before="120" w:after="120"/>
        <w:ind w:left="737"/>
        <w:jc w:val="both"/>
        <w:rPr>
          <w:rStyle w:val="l-L2Char"/>
          <w:rFonts w:cs="Arial"/>
          <w:b w:val="0"/>
          <w:szCs w:val="22"/>
          <w:u w:val="none"/>
        </w:rPr>
      </w:pPr>
      <w:r w:rsidRPr="003C39B0">
        <w:rPr>
          <w:rStyle w:val="l-L2Char"/>
          <w:rFonts w:cs="Arial"/>
          <w:b w:val="0"/>
          <w:szCs w:val="22"/>
          <w:u w:val="none"/>
        </w:rPr>
        <w:t xml:space="preserve">Popis stavby:      </w:t>
      </w:r>
    </w:p>
    <w:p w14:paraId="286B50CE" w14:textId="75095AB4" w:rsidR="000649A9" w:rsidRPr="003C39B0" w:rsidRDefault="00BA459B" w:rsidP="000649A9">
      <w:pPr>
        <w:pStyle w:val="l-L1"/>
        <w:numPr>
          <w:ilvl w:val="0"/>
          <w:numId w:val="0"/>
        </w:numPr>
        <w:spacing w:before="120" w:line="240" w:lineRule="auto"/>
        <w:ind w:left="709"/>
        <w:jc w:val="both"/>
        <w:rPr>
          <w:rFonts w:ascii="Arial" w:hAnsi="Arial" w:cs="Arial"/>
          <w:szCs w:val="22"/>
          <w:u w:val="none"/>
          <w:lang w:val="en-US"/>
        </w:rPr>
      </w:pPr>
      <w:proofErr w:type="spellStart"/>
      <w:r w:rsidRPr="003C39B0">
        <w:rPr>
          <w:rFonts w:ascii="Arial" w:hAnsi="Arial" w:cs="Arial"/>
          <w:szCs w:val="22"/>
          <w:u w:val="none"/>
          <w:lang w:val="en-US"/>
        </w:rPr>
        <w:t>Such</w:t>
      </w:r>
      <w:r w:rsidR="000649A9" w:rsidRPr="003C39B0">
        <w:rPr>
          <w:rFonts w:ascii="Arial" w:hAnsi="Arial" w:cs="Arial"/>
          <w:szCs w:val="22"/>
          <w:u w:val="none"/>
          <w:lang w:val="en-US"/>
        </w:rPr>
        <w:t>á</w:t>
      </w:r>
      <w:proofErr w:type="spellEnd"/>
      <w:r w:rsidRPr="003C39B0">
        <w:rPr>
          <w:rFonts w:ascii="Arial" w:hAnsi="Arial" w:cs="Arial"/>
          <w:szCs w:val="22"/>
          <w:u w:val="none"/>
          <w:lang w:val="en-US"/>
        </w:rPr>
        <w:t xml:space="preserve"> </w:t>
      </w:r>
      <w:proofErr w:type="spellStart"/>
      <w:r w:rsidRPr="003C39B0">
        <w:rPr>
          <w:rFonts w:ascii="Arial" w:hAnsi="Arial" w:cs="Arial"/>
          <w:szCs w:val="22"/>
          <w:u w:val="none"/>
          <w:lang w:val="en-US"/>
        </w:rPr>
        <w:t>retenční</w:t>
      </w:r>
      <w:proofErr w:type="spellEnd"/>
      <w:r w:rsidRPr="003C39B0">
        <w:rPr>
          <w:rFonts w:ascii="Arial" w:hAnsi="Arial" w:cs="Arial"/>
          <w:szCs w:val="22"/>
          <w:u w:val="none"/>
          <w:lang w:val="en-US"/>
        </w:rPr>
        <w:t xml:space="preserve"> </w:t>
      </w:r>
      <w:proofErr w:type="spellStart"/>
      <w:r w:rsidRPr="003C39B0">
        <w:rPr>
          <w:rFonts w:ascii="Arial" w:hAnsi="Arial" w:cs="Arial"/>
          <w:szCs w:val="22"/>
          <w:u w:val="none"/>
          <w:lang w:val="en-US"/>
        </w:rPr>
        <w:t>nádrž</w:t>
      </w:r>
      <w:proofErr w:type="spellEnd"/>
      <w:r w:rsidRPr="003C39B0">
        <w:rPr>
          <w:rFonts w:ascii="Arial" w:hAnsi="Arial" w:cs="Arial"/>
          <w:szCs w:val="22"/>
          <w:u w:val="none"/>
          <w:lang w:val="en-US"/>
        </w:rPr>
        <w:t xml:space="preserve"> N</w:t>
      </w:r>
      <w:r w:rsidR="000649A9" w:rsidRPr="003C39B0">
        <w:rPr>
          <w:rFonts w:ascii="Arial" w:hAnsi="Arial" w:cs="Arial"/>
          <w:szCs w:val="22"/>
          <w:u w:val="none"/>
          <w:lang w:val="en-US"/>
        </w:rPr>
        <w:t>3</w:t>
      </w:r>
      <w:r w:rsidRPr="003C39B0">
        <w:rPr>
          <w:rFonts w:ascii="Arial" w:hAnsi="Arial" w:cs="Arial"/>
          <w:szCs w:val="22"/>
          <w:u w:val="none"/>
          <w:lang w:val="en-US"/>
        </w:rPr>
        <w:t xml:space="preserve"> </w:t>
      </w:r>
      <w:r w:rsidR="002E1AC8" w:rsidRPr="003C39B0">
        <w:rPr>
          <w:rFonts w:ascii="Arial" w:hAnsi="Arial" w:cs="Arial"/>
          <w:szCs w:val="22"/>
          <w:u w:val="none"/>
          <w:lang w:val="en-US"/>
        </w:rPr>
        <w:t xml:space="preserve">– </w:t>
      </w:r>
      <w:proofErr w:type="spellStart"/>
      <w:r w:rsidR="002E1AC8" w:rsidRPr="003C39B0">
        <w:rPr>
          <w:rFonts w:ascii="Arial" w:hAnsi="Arial" w:cs="Arial"/>
          <w:szCs w:val="22"/>
          <w:u w:val="none"/>
          <w:lang w:val="en-US"/>
        </w:rPr>
        <w:t>homogenní</w:t>
      </w:r>
      <w:proofErr w:type="spellEnd"/>
      <w:r w:rsidR="002E1AC8" w:rsidRPr="003C39B0">
        <w:rPr>
          <w:rFonts w:ascii="Arial" w:hAnsi="Arial" w:cs="Arial"/>
          <w:szCs w:val="22"/>
          <w:u w:val="none"/>
          <w:lang w:val="en-US"/>
        </w:rPr>
        <w:t xml:space="preserve"> </w:t>
      </w:r>
      <w:proofErr w:type="spellStart"/>
      <w:r w:rsidR="002E1AC8" w:rsidRPr="003C39B0">
        <w:rPr>
          <w:rFonts w:ascii="Arial" w:hAnsi="Arial" w:cs="Arial"/>
          <w:szCs w:val="22"/>
          <w:u w:val="none"/>
          <w:lang w:val="en-US"/>
        </w:rPr>
        <w:t>hráz</w:t>
      </w:r>
      <w:proofErr w:type="spellEnd"/>
      <w:r w:rsidR="002E1AC8" w:rsidRPr="003C39B0">
        <w:rPr>
          <w:rFonts w:ascii="Arial" w:hAnsi="Arial" w:cs="Arial"/>
          <w:szCs w:val="22"/>
          <w:u w:val="none"/>
          <w:lang w:val="en-US"/>
        </w:rPr>
        <w:t xml:space="preserve"> o </w:t>
      </w:r>
      <w:proofErr w:type="spellStart"/>
      <w:r w:rsidR="002E1AC8" w:rsidRPr="003C39B0">
        <w:rPr>
          <w:rFonts w:ascii="Arial" w:hAnsi="Arial" w:cs="Arial"/>
          <w:szCs w:val="22"/>
          <w:u w:val="none"/>
          <w:lang w:val="en-US"/>
        </w:rPr>
        <w:t>výšce</w:t>
      </w:r>
      <w:proofErr w:type="spellEnd"/>
      <w:r w:rsidR="002E1AC8" w:rsidRPr="003C39B0">
        <w:rPr>
          <w:rFonts w:ascii="Arial" w:hAnsi="Arial" w:cs="Arial"/>
          <w:szCs w:val="22"/>
          <w:u w:val="none"/>
          <w:lang w:val="en-US"/>
        </w:rPr>
        <w:t xml:space="preserve"> 6,5m, </w:t>
      </w:r>
      <w:proofErr w:type="spellStart"/>
      <w:r w:rsidR="002E1AC8" w:rsidRPr="003C39B0">
        <w:rPr>
          <w:rFonts w:ascii="Arial" w:hAnsi="Arial" w:cs="Arial"/>
          <w:szCs w:val="22"/>
          <w:u w:val="none"/>
          <w:lang w:val="en-US"/>
        </w:rPr>
        <w:t>délce</w:t>
      </w:r>
      <w:proofErr w:type="spellEnd"/>
      <w:r w:rsidR="002E1AC8" w:rsidRPr="003C39B0">
        <w:rPr>
          <w:rFonts w:ascii="Arial" w:hAnsi="Arial" w:cs="Arial"/>
          <w:szCs w:val="22"/>
          <w:u w:val="none"/>
          <w:lang w:val="en-US"/>
        </w:rPr>
        <w:t xml:space="preserve"> 97 m.</w:t>
      </w:r>
    </w:p>
    <w:p w14:paraId="191B5B07" w14:textId="78D6598F" w:rsidR="000649A9" w:rsidRPr="003C39B0" w:rsidRDefault="000649A9" w:rsidP="000649A9">
      <w:pPr>
        <w:pStyle w:val="l-L1"/>
        <w:numPr>
          <w:ilvl w:val="0"/>
          <w:numId w:val="0"/>
        </w:numPr>
        <w:spacing w:before="120" w:line="240" w:lineRule="auto"/>
        <w:ind w:left="709"/>
        <w:jc w:val="both"/>
        <w:rPr>
          <w:rFonts w:ascii="Arial" w:hAnsi="Arial" w:cs="Arial"/>
          <w:szCs w:val="22"/>
          <w:u w:val="none"/>
          <w:lang w:val="en-US"/>
        </w:rPr>
      </w:pPr>
      <w:proofErr w:type="spellStart"/>
      <w:r w:rsidRPr="003C39B0">
        <w:rPr>
          <w:rFonts w:ascii="Arial" w:hAnsi="Arial" w:cs="Arial"/>
          <w:szCs w:val="22"/>
          <w:u w:val="none"/>
          <w:lang w:val="en-US"/>
        </w:rPr>
        <w:t>Polní</w:t>
      </w:r>
      <w:proofErr w:type="spellEnd"/>
      <w:r w:rsidRPr="003C39B0">
        <w:rPr>
          <w:rFonts w:ascii="Arial" w:hAnsi="Arial" w:cs="Arial"/>
          <w:szCs w:val="22"/>
          <w:u w:val="none"/>
          <w:lang w:val="en-US"/>
        </w:rPr>
        <w:t xml:space="preserve"> cesta HC2A</w:t>
      </w:r>
      <w:r w:rsidR="00BA459B" w:rsidRPr="003C39B0">
        <w:rPr>
          <w:rFonts w:ascii="Arial" w:hAnsi="Arial" w:cs="Arial"/>
          <w:szCs w:val="22"/>
          <w:u w:val="none"/>
          <w:lang w:val="en-US"/>
        </w:rPr>
        <w:t xml:space="preserve"> </w:t>
      </w:r>
      <w:r w:rsidR="00CF0561" w:rsidRPr="003C39B0">
        <w:rPr>
          <w:rFonts w:ascii="Arial" w:hAnsi="Arial" w:cs="Arial"/>
          <w:b w:val="0"/>
          <w:bCs/>
          <w:szCs w:val="22"/>
          <w:u w:val="none"/>
          <w:lang w:val="en-US"/>
        </w:rPr>
        <w:t>–</w:t>
      </w:r>
      <w:r w:rsidR="00BA459B" w:rsidRPr="003C39B0">
        <w:rPr>
          <w:rFonts w:ascii="Arial" w:hAnsi="Arial" w:cs="Arial"/>
          <w:b w:val="0"/>
          <w:bCs/>
          <w:szCs w:val="22"/>
          <w:u w:val="none"/>
          <w:lang w:val="en-US"/>
        </w:rPr>
        <w:t xml:space="preserve"> </w:t>
      </w:r>
      <w:proofErr w:type="spellStart"/>
      <w:r w:rsidR="00CF0561" w:rsidRPr="003C39B0">
        <w:rPr>
          <w:rFonts w:ascii="Arial" w:hAnsi="Arial" w:cs="Arial"/>
          <w:b w:val="0"/>
          <w:bCs/>
          <w:szCs w:val="22"/>
          <w:u w:val="none"/>
          <w:lang w:val="en-US"/>
        </w:rPr>
        <w:t>hlavní</w:t>
      </w:r>
      <w:proofErr w:type="spellEnd"/>
      <w:r w:rsidR="00CF0561" w:rsidRPr="003C39B0">
        <w:rPr>
          <w:rFonts w:ascii="Arial" w:hAnsi="Arial" w:cs="Arial"/>
          <w:b w:val="0"/>
          <w:bCs/>
          <w:szCs w:val="22"/>
          <w:u w:val="none"/>
          <w:lang w:val="en-US"/>
        </w:rPr>
        <w:t xml:space="preserve"> </w:t>
      </w:r>
      <w:proofErr w:type="spellStart"/>
      <w:r w:rsidR="00CF0561" w:rsidRPr="003C39B0">
        <w:rPr>
          <w:rFonts w:ascii="Arial" w:hAnsi="Arial" w:cs="Arial"/>
          <w:b w:val="0"/>
          <w:bCs/>
          <w:szCs w:val="22"/>
          <w:u w:val="none"/>
          <w:lang w:val="en-US"/>
        </w:rPr>
        <w:t>polní</w:t>
      </w:r>
      <w:proofErr w:type="spellEnd"/>
      <w:r w:rsidR="00CF0561" w:rsidRPr="003C39B0">
        <w:rPr>
          <w:rFonts w:ascii="Arial" w:hAnsi="Arial" w:cs="Arial"/>
          <w:b w:val="0"/>
          <w:bCs/>
          <w:szCs w:val="22"/>
          <w:u w:val="none"/>
          <w:lang w:val="en-US"/>
        </w:rPr>
        <w:t xml:space="preserve"> cesta z </w:t>
      </w:r>
      <w:proofErr w:type="spellStart"/>
      <w:r w:rsidR="00CF0561" w:rsidRPr="003C39B0">
        <w:rPr>
          <w:rFonts w:ascii="Arial" w:hAnsi="Arial" w:cs="Arial"/>
          <w:b w:val="0"/>
          <w:bCs/>
          <w:szCs w:val="22"/>
          <w:u w:val="none"/>
          <w:lang w:val="en-US"/>
        </w:rPr>
        <w:t>asfaltobetonu</w:t>
      </w:r>
      <w:proofErr w:type="spellEnd"/>
      <w:r w:rsidR="00CF0561" w:rsidRPr="003C39B0">
        <w:rPr>
          <w:rFonts w:ascii="Arial" w:hAnsi="Arial" w:cs="Arial"/>
          <w:b w:val="0"/>
          <w:bCs/>
          <w:szCs w:val="22"/>
          <w:u w:val="none"/>
          <w:lang w:val="en-US"/>
        </w:rPr>
        <w:t xml:space="preserve"> o </w:t>
      </w:r>
      <w:proofErr w:type="spellStart"/>
      <w:r w:rsidR="00CF0561" w:rsidRPr="003C39B0">
        <w:rPr>
          <w:rFonts w:ascii="Arial" w:hAnsi="Arial" w:cs="Arial"/>
          <w:b w:val="0"/>
          <w:bCs/>
          <w:szCs w:val="22"/>
          <w:u w:val="none"/>
          <w:lang w:val="en-US"/>
        </w:rPr>
        <w:t>délce</w:t>
      </w:r>
      <w:proofErr w:type="spellEnd"/>
      <w:r w:rsidR="00CF0561" w:rsidRPr="003C39B0">
        <w:rPr>
          <w:rFonts w:ascii="Arial" w:hAnsi="Arial" w:cs="Arial"/>
          <w:b w:val="0"/>
          <w:bCs/>
          <w:szCs w:val="22"/>
          <w:u w:val="none"/>
          <w:lang w:val="en-US"/>
        </w:rPr>
        <w:t xml:space="preserve"> 221 m.</w:t>
      </w:r>
      <w:r w:rsidR="00BA459B" w:rsidRPr="003C39B0">
        <w:rPr>
          <w:rFonts w:ascii="Arial" w:hAnsi="Arial" w:cs="Arial"/>
          <w:szCs w:val="22"/>
          <w:u w:val="none"/>
          <w:lang w:val="en-US"/>
        </w:rPr>
        <w:t xml:space="preserve"> </w:t>
      </w:r>
    </w:p>
    <w:p w14:paraId="557BC94C" w14:textId="6D30B8B8" w:rsidR="00CF0561" w:rsidRPr="003C39B0" w:rsidRDefault="00BA459B" w:rsidP="00CF0561">
      <w:pPr>
        <w:pStyle w:val="l-L1"/>
        <w:numPr>
          <w:ilvl w:val="0"/>
          <w:numId w:val="0"/>
        </w:numPr>
        <w:spacing w:before="120" w:line="240" w:lineRule="auto"/>
        <w:ind w:left="709"/>
        <w:jc w:val="both"/>
        <w:rPr>
          <w:rFonts w:ascii="Arial" w:hAnsi="Arial" w:cs="Arial"/>
          <w:b w:val="0"/>
          <w:bCs/>
          <w:szCs w:val="22"/>
          <w:u w:val="none"/>
          <w:lang w:val="en-US"/>
        </w:rPr>
      </w:pPr>
      <w:proofErr w:type="spellStart"/>
      <w:r w:rsidRPr="003C39B0">
        <w:rPr>
          <w:rFonts w:ascii="Arial" w:hAnsi="Arial" w:cs="Arial"/>
          <w:szCs w:val="22"/>
          <w:u w:val="none"/>
          <w:lang w:val="en-US"/>
        </w:rPr>
        <w:t>Polní</w:t>
      </w:r>
      <w:proofErr w:type="spellEnd"/>
      <w:r w:rsidRPr="003C39B0">
        <w:rPr>
          <w:rFonts w:ascii="Arial" w:hAnsi="Arial" w:cs="Arial"/>
          <w:szCs w:val="22"/>
          <w:u w:val="none"/>
          <w:lang w:val="en-US"/>
        </w:rPr>
        <w:t xml:space="preserve"> cesta </w:t>
      </w:r>
      <w:r w:rsidR="000649A9" w:rsidRPr="003C39B0">
        <w:rPr>
          <w:rFonts w:ascii="Arial" w:hAnsi="Arial" w:cs="Arial"/>
          <w:szCs w:val="22"/>
          <w:u w:val="none"/>
          <w:lang w:val="en-US"/>
        </w:rPr>
        <w:t xml:space="preserve">HC2B </w:t>
      </w:r>
      <w:r w:rsidRPr="003C39B0">
        <w:rPr>
          <w:rFonts w:ascii="Arial" w:hAnsi="Arial" w:cs="Arial"/>
          <w:b w:val="0"/>
          <w:bCs/>
          <w:szCs w:val="22"/>
          <w:u w:val="none"/>
          <w:lang w:val="en-US"/>
        </w:rPr>
        <w:t xml:space="preserve">– </w:t>
      </w:r>
      <w:proofErr w:type="spellStart"/>
      <w:r w:rsidR="00CF0561" w:rsidRPr="003C39B0">
        <w:rPr>
          <w:rFonts w:ascii="Arial" w:hAnsi="Arial" w:cs="Arial"/>
          <w:b w:val="0"/>
          <w:bCs/>
          <w:szCs w:val="22"/>
          <w:u w:val="none"/>
          <w:lang w:val="en-US"/>
        </w:rPr>
        <w:t>hlavní</w:t>
      </w:r>
      <w:proofErr w:type="spellEnd"/>
      <w:r w:rsidR="00CF0561" w:rsidRPr="003C39B0">
        <w:rPr>
          <w:rFonts w:ascii="Arial" w:hAnsi="Arial" w:cs="Arial"/>
          <w:b w:val="0"/>
          <w:bCs/>
          <w:szCs w:val="22"/>
          <w:u w:val="none"/>
          <w:lang w:val="en-US"/>
        </w:rPr>
        <w:t xml:space="preserve"> </w:t>
      </w:r>
      <w:proofErr w:type="spellStart"/>
      <w:r w:rsidR="00CF0561" w:rsidRPr="003C39B0">
        <w:rPr>
          <w:rFonts w:ascii="Arial" w:hAnsi="Arial" w:cs="Arial"/>
          <w:b w:val="0"/>
          <w:bCs/>
          <w:szCs w:val="22"/>
          <w:u w:val="none"/>
          <w:lang w:val="en-US"/>
        </w:rPr>
        <w:t>polní</w:t>
      </w:r>
      <w:proofErr w:type="spellEnd"/>
      <w:r w:rsidR="00CF0561" w:rsidRPr="003C39B0">
        <w:rPr>
          <w:rFonts w:ascii="Arial" w:hAnsi="Arial" w:cs="Arial"/>
          <w:b w:val="0"/>
          <w:bCs/>
          <w:szCs w:val="22"/>
          <w:u w:val="none"/>
          <w:lang w:val="en-US"/>
        </w:rPr>
        <w:t xml:space="preserve"> cesta z </w:t>
      </w:r>
      <w:proofErr w:type="spellStart"/>
      <w:r w:rsidR="00CF0561" w:rsidRPr="003C39B0">
        <w:rPr>
          <w:rFonts w:ascii="Arial" w:hAnsi="Arial" w:cs="Arial"/>
          <w:b w:val="0"/>
          <w:bCs/>
          <w:szCs w:val="22"/>
          <w:u w:val="none"/>
          <w:lang w:val="en-US"/>
        </w:rPr>
        <w:t>asfaltobetonu</w:t>
      </w:r>
      <w:proofErr w:type="spellEnd"/>
      <w:r w:rsidR="00CF0561" w:rsidRPr="003C39B0">
        <w:rPr>
          <w:rFonts w:ascii="Arial" w:hAnsi="Arial" w:cs="Arial"/>
          <w:b w:val="0"/>
          <w:bCs/>
          <w:szCs w:val="22"/>
          <w:u w:val="none"/>
          <w:lang w:val="en-US"/>
        </w:rPr>
        <w:t xml:space="preserve"> o </w:t>
      </w:r>
      <w:proofErr w:type="spellStart"/>
      <w:r w:rsidR="00CF0561" w:rsidRPr="003C39B0">
        <w:rPr>
          <w:rFonts w:ascii="Arial" w:hAnsi="Arial" w:cs="Arial"/>
          <w:b w:val="0"/>
          <w:bCs/>
          <w:szCs w:val="22"/>
          <w:u w:val="none"/>
          <w:lang w:val="en-US"/>
        </w:rPr>
        <w:t>délce</w:t>
      </w:r>
      <w:proofErr w:type="spellEnd"/>
      <w:r w:rsidR="00CF0561" w:rsidRPr="003C39B0">
        <w:rPr>
          <w:rFonts w:ascii="Arial" w:hAnsi="Arial" w:cs="Arial"/>
          <w:b w:val="0"/>
          <w:bCs/>
          <w:szCs w:val="22"/>
          <w:u w:val="none"/>
          <w:lang w:val="en-US"/>
        </w:rPr>
        <w:t xml:space="preserve"> 512 m.</w:t>
      </w:r>
    </w:p>
    <w:p w14:paraId="184E3558" w14:textId="56742BD7" w:rsidR="00AC269B" w:rsidRPr="003C39B0" w:rsidRDefault="000649A9" w:rsidP="00CF0561">
      <w:pPr>
        <w:pStyle w:val="l-L1"/>
        <w:numPr>
          <w:ilvl w:val="0"/>
          <w:numId w:val="0"/>
        </w:numPr>
        <w:spacing w:before="120" w:line="240" w:lineRule="auto"/>
        <w:ind w:left="709"/>
        <w:jc w:val="both"/>
        <w:rPr>
          <w:rStyle w:val="l-L2Char"/>
          <w:rFonts w:cs="Arial"/>
          <w:b w:val="0"/>
          <w:szCs w:val="22"/>
          <w:u w:val="none"/>
          <w:lang w:val="en-US"/>
        </w:rPr>
      </w:pPr>
      <w:proofErr w:type="spellStart"/>
      <w:r w:rsidRPr="003C39B0">
        <w:rPr>
          <w:rFonts w:ascii="Arial" w:hAnsi="Arial" w:cs="Arial"/>
          <w:szCs w:val="22"/>
          <w:u w:val="none"/>
          <w:lang w:val="en-US"/>
        </w:rPr>
        <w:t>Rigol</w:t>
      </w:r>
      <w:proofErr w:type="spellEnd"/>
      <w:r w:rsidRPr="003C39B0">
        <w:rPr>
          <w:rFonts w:ascii="Arial" w:hAnsi="Arial" w:cs="Arial"/>
          <w:szCs w:val="22"/>
          <w:u w:val="none"/>
          <w:lang w:val="en-US"/>
        </w:rPr>
        <w:t xml:space="preserve"> RG1</w:t>
      </w:r>
      <w:r w:rsidR="002E1AC8" w:rsidRPr="003C39B0">
        <w:rPr>
          <w:rFonts w:ascii="Arial" w:hAnsi="Arial" w:cs="Arial"/>
          <w:szCs w:val="22"/>
          <w:u w:val="none"/>
          <w:lang w:val="en-US"/>
        </w:rPr>
        <w:t xml:space="preserve"> + SPř</w:t>
      </w:r>
      <w:proofErr w:type="gramStart"/>
      <w:r w:rsidR="002E1AC8" w:rsidRPr="003C39B0">
        <w:rPr>
          <w:rFonts w:ascii="Arial" w:hAnsi="Arial" w:cs="Arial"/>
          <w:szCs w:val="22"/>
          <w:u w:val="none"/>
          <w:lang w:val="en-US"/>
        </w:rPr>
        <w:t xml:space="preserve">1 </w:t>
      </w:r>
      <w:r w:rsidR="00BA459B" w:rsidRPr="003C39B0">
        <w:rPr>
          <w:rFonts w:ascii="Arial" w:hAnsi="Arial" w:cs="Arial"/>
          <w:szCs w:val="22"/>
          <w:u w:val="none"/>
          <w:lang w:val="en-US"/>
        </w:rPr>
        <w:t xml:space="preserve"> </w:t>
      </w:r>
      <w:r w:rsidR="00BA459B" w:rsidRPr="003C39B0">
        <w:rPr>
          <w:rFonts w:ascii="Arial" w:hAnsi="Arial" w:cs="Arial"/>
          <w:b w:val="0"/>
          <w:bCs/>
          <w:szCs w:val="22"/>
          <w:u w:val="none"/>
          <w:lang w:val="en-US"/>
        </w:rPr>
        <w:t>–</w:t>
      </w:r>
      <w:proofErr w:type="gramEnd"/>
      <w:r w:rsidR="002E1AC8" w:rsidRPr="003C39B0">
        <w:rPr>
          <w:rFonts w:ascii="Arial" w:hAnsi="Arial" w:cs="Arial"/>
          <w:b w:val="0"/>
          <w:bCs/>
          <w:szCs w:val="22"/>
          <w:u w:val="none"/>
          <w:lang w:val="en-US"/>
        </w:rPr>
        <w:t xml:space="preserve"> </w:t>
      </w:r>
      <w:proofErr w:type="spellStart"/>
      <w:r w:rsidR="002E1AC8" w:rsidRPr="003C39B0">
        <w:rPr>
          <w:rFonts w:ascii="Arial" w:hAnsi="Arial" w:cs="Arial"/>
          <w:b w:val="0"/>
          <w:bCs/>
          <w:szCs w:val="22"/>
          <w:u w:val="none"/>
          <w:lang w:val="en-US"/>
        </w:rPr>
        <w:t>nově</w:t>
      </w:r>
      <w:proofErr w:type="spellEnd"/>
      <w:r w:rsidR="002E1AC8" w:rsidRPr="003C39B0">
        <w:rPr>
          <w:rFonts w:ascii="Arial" w:hAnsi="Arial" w:cs="Arial"/>
          <w:b w:val="0"/>
          <w:bCs/>
          <w:szCs w:val="22"/>
          <w:u w:val="none"/>
          <w:lang w:val="en-US"/>
        </w:rPr>
        <w:t xml:space="preserve"> </w:t>
      </w:r>
      <w:proofErr w:type="spellStart"/>
      <w:r w:rsidR="002E1AC8" w:rsidRPr="003C39B0">
        <w:rPr>
          <w:rFonts w:ascii="Arial" w:hAnsi="Arial" w:cs="Arial"/>
          <w:b w:val="0"/>
          <w:bCs/>
          <w:szCs w:val="22"/>
          <w:u w:val="none"/>
          <w:lang w:val="en-US"/>
        </w:rPr>
        <w:t>navržené</w:t>
      </w:r>
      <w:proofErr w:type="spellEnd"/>
      <w:r w:rsidR="002E1AC8" w:rsidRPr="003C39B0">
        <w:rPr>
          <w:rFonts w:ascii="Arial" w:hAnsi="Arial" w:cs="Arial"/>
          <w:b w:val="0"/>
          <w:bCs/>
          <w:szCs w:val="22"/>
          <w:u w:val="none"/>
          <w:lang w:val="en-US"/>
        </w:rPr>
        <w:t xml:space="preserve"> </w:t>
      </w:r>
      <w:proofErr w:type="spellStart"/>
      <w:r w:rsidR="002E1AC8" w:rsidRPr="003C39B0">
        <w:rPr>
          <w:rFonts w:ascii="Arial" w:hAnsi="Arial" w:cs="Arial"/>
          <w:b w:val="0"/>
          <w:bCs/>
          <w:szCs w:val="22"/>
          <w:u w:val="none"/>
          <w:lang w:val="en-US"/>
        </w:rPr>
        <w:t>odvodnění</w:t>
      </w:r>
      <w:proofErr w:type="spellEnd"/>
      <w:r w:rsidR="002E1AC8" w:rsidRPr="003C39B0">
        <w:rPr>
          <w:rFonts w:ascii="Arial" w:hAnsi="Arial" w:cs="Arial"/>
          <w:b w:val="0"/>
          <w:bCs/>
          <w:szCs w:val="22"/>
          <w:u w:val="none"/>
          <w:lang w:val="en-US"/>
        </w:rPr>
        <w:t xml:space="preserve"> </w:t>
      </w:r>
      <w:proofErr w:type="spellStart"/>
      <w:r w:rsidR="002E1AC8" w:rsidRPr="003C39B0">
        <w:rPr>
          <w:rFonts w:ascii="Arial" w:hAnsi="Arial" w:cs="Arial"/>
          <w:b w:val="0"/>
          <w:bCs/>
          <w:szCs w:val="22"/>
          <w:u w:val="none"/>
          <w:lang w:val="en-US"/>
        </w:rPr>
        <w:t>podél</w:t>
      </w:r>
      <w:proofErr w:type="spellEnd"/>
      <w:r w:rsidR="002E1AC8" w:rsidRPr="003C39B0">
        <w:rPr>
          <w:rFonts w:ascii="Arial" w:hAnsi="Arial" w:cs="Arial"/>
          <w:b w:val="0"/>
          <w:bCs/>
          <w:szCs w:val="22"/>
          <w:u w:val="none"/>
          <w:lang w:val="en-US"/>
        </w:rPr>
        <w:t xml:space="preserve"> </w:t>
      </w:r>
      <w:proofErr w:type="spellStart"/>
      <w:r w:rsidR="002E1AC8" w:rsidRPr="003C39B0">
        <w:rPr>
          <w:rFonts w:ascii="Arial" w:hAnsi="Arial" w:cs="Arial"/>
          <w:b w:val="0"/>
          <w:bCs/>
          <w:szCs w:val="22"/>
          <w:u w:val="none"/>
          <w:lang w:val="en-US"/>
        </w:rPr>
        <w:t>polní</w:t>
      </w:r>
      <w:proofErr w:type="spellEnd"/>
      <w:r w:rsidR="002E1AC8" w:rsidRPr="003C39B0">
        <w:rPr>
          <w:rFonts w:ascii="Arial" w:hAnsi="Arial" w:cs="Arial"/>
          <w:b w:val="0"/>
          <w:bCs/>
          <w:szCs w:val="22"/>
          <w:u w:val="none"/>
          <w:lang w:val="en-US"/>
        </w:rPr>
        <w:t xml:space="preserve"> </w:t>
      </w:r>
      <w:proofErr w:type="spellStart"/>
      <w:r w:rsidR="002E1AC8" w:rsidRPr="003C39B0">
        <w:rPr>
          <w:rFonts w:ascii="Arial" w:hAnsi="Arial" w:cs="Arial"/>
          <w:b w:val="0"/>
          <w:bCs/>
          <w:szCs w:val="22"/>
          <w:u w:val="none"/>
          <w:lang w:val="en-US"/>
        </w:rPr>
        <w:t>cesty</w:t>
      </w:r>
      <w:proofErr w:type="spellEnd"/>
      <w:r w:rsidR="002E1AC8" w:rsidRPr="003C39B0">
        <w:rPr>
          <w:rFonts w:ascii="Arial" w:hAnsi="Arial" w:cs="Arial"/>
          <w:b w:val="0"/>
          <w:bCs/>
          <w:szCs w:val="22"/>
          <w:u w:val="none"/>
          <w:lang w:val="en-US"/>
        </w:rPr>
        <w:t xml:space="preserve"> HC2 B-R, </w:t>
      </w:r>
      <w:proofErr w:type="spellStart"/>
      <w:r w:rsidR="002E1AC8" w:rsidRPr="003C39B0">
        <w:rPr>
          <w:rFonts w:ascii="Arial" w:hAnsi="Arial" w:cs="Arial"/>
          <w:b w:val="0"/>
          <w:bCs/>
          <w:szCs w:val="22"/>
          <w:u w:val="none"/>
          <w:lang w:val="en-US"/>
        </w:rPr>
        <w:t>součástí</w:t>
      </w:r>
      <w:proofErr w:type="spellEnd"/>
      <w:r w:rsidR="002E1AC8" w:rsidRPr="003C39B0">
        <w:rPr>
          <w:rFonts w:ascii="Arial" w:hAnsi="Arial" w:cs="Arial"/>
          <w:b w:val="0"/>
          <w:bCs/>
          <w:szCs w:val="22"/>
          <w:u w:val="none"/>
          <w:lang w:val="en-US"/>
        </w:rPr>
        <w:t xml:space="preserve"> je </w:t>
      </w:r>
      <w:proofErr w:type="spellStart"/>
      <w:r w:rsidR="002E1AC8" w:rsidRPr="003C39B0">
        <w:rPr>
          <w:rFonts w:ascii="Arial" w:hAnsi="Arial" w:cs="Arial"/>
          <w:b w:val="0"/>
          <w:bCs/>
          <w:szCs w:val="22"/>
          <w:u w:val="none"/>
          <w:lang w:val="en-US"/>
        </w:rPr>
        <w:t>propustek</w:t>
      </w:r>
      <w:proofErr w:type="spellEnd"/>
      <w:r w:rsidR="002E1AC8" w:rsidRPr="003C39B0">
        <w:rPr>
          <w:rFonts w:ascii="Arial" w:hAnsi="Arial" w:cs="Arial"/>
          <w:b w:val="0"/>
          <w:bCs/>
          <w:szCs w:val="22"/>
          <w:u w:val="none"/>
          <w:lang w:val="en-US"/>
        </w:rPr>
        <w:t xml:space="preserve"> P1 a </w:t>
      </w:r>
      <w:proofErr w:type="spellStart"/>
      <w:r w:rsidR="002E1AC8" w:rsidRPr="003C39B0">
        <w:rPr>
          <w:rFonts w:ascii="Arial" w:hAnsi="Arial" w:cs="Arial"/>
          <w:b w:val="0"/>
          <w:bCs/>
          <w:szCs w:val="22"/>
          <w:u w:val="none"/>
          <w:lang w:val="en-US"/>
        </w:rPr>
        <w:t>rámový</w:t>
      </w:r>
      <w:proofErr w:type="spellEnd"/>
      <w:r w:rsidR="002E1AC8" w:rsidRPr="003C39B0">
        <w:rPr>
          <w:rFonts w:ascii="Arial" w:hAnsi="Arial" w:cs="Arial"/>
          <w:b w:val="0"/>
          <w:bCs/>
          <w:szCs w:val="22"/>
          <w:u w:val="none"/>
          <w:lang w:val="en-US"/>
        </w:rPr>
        <w:t xml:space="preserve"> </w:t>
      </w:r>
      <w:proofErr w:type="spellStart"/>
      <w:r w:rsidR="002E1AC8" w:rsidRPr="003C39B0">
        <w:rPr>
          <w:rFonts w:ascii="Arial" w:hAnsi="Arial" w:cs="Arial"/>
          <w:b w:val="0"/>
          <w:bCs/>
          <w:szCs w:val="22"/>
          <w:u w:val="none"/>
          <w:lang w:val="en-US"/>
        </w:rPr>
        <w:t>propustek</w:t>
      </w:r>
      <w:proofErr w:type="spellEnd"/>
      <w:r w:rsidR="002E1AC8" w:rsidRPr="003C39B0">
        <w:rPr>
          <w:rFonts w:ascii="Arial" w:hAnsi="Arial" w:cs="Arial"/>
          <w:b w:val="0"/>
          <w:bCs/>
          <w:szCs w:val="22"/>
          <w:u w:val="none"/>
          <w:lang w:val="en-US"/>
        </w:rPr>
        <w:t xml:space="preserve"> P2</w:t>
      </w:r>
    </w:p>
    <w:p w14:paraId="33795BFA" w14:textId="5ADEB269" w:rsidR="0026210A" w:rsidRPr="003C39B0" w:rsidRDefault="00AC269B" w:rsidP="0026210A">
      <w:pPr>
        <w:overflowPunct w:val="0"/>
        <w:autoSpaceDE w:val="0"/>
        <w:autoSpaceDN w:val="0"/>
        <w:adjustRightInd w:val="0"/>
        <w:ind w:left="709"/>
        <w:textAlignment w:val="baseline"/>
        <w:rPr>
          <w:rFonts w:cs="Arial"/>
          <w:szCs w:val="22"/>
          <w:lang w:eastAsia="en-US"/>
        </w:rPr>
      </w:pPr>
      <w:proofErr w:type="spellStart"/>
      <w:r w:rsidRPr="003C39B0">
        <w:rPr>
          <w:rFonts w:cs="Arial"/>
          <w:b/>
          <w:bCs/>
          <w:szCs w:val="22"/>
          <w:lang w:val="en-US"/>
        </w:rPr>
        <w:t>Interakční</w:t>
      </w:r>
      <w:proofErr w:type="spellEnd"/>
      <w:r w:rsidRPr="003C39B0">
        <w:rPr>
          <w:rFonts w:cs="Arial"/>
          <w:b/>
          <w:bCs/>
          <w:szCs w:val="22"/>
          <w:lang w:val="en-US"/>
        </w:rPr>
        <w:t xml:space="preserve"> </w:t>
      </w:r>
      <w:proofErr w:type="spellStart"/>
      <w:r w:rsidRPr="003C39B0">
        <w:rPr>
          <w:rFonts w:cs="Arial"/>
          <w:b/>
          <w:bCs/>
          <w:szCs w:val="22"/>
          <w:lang w:val="en-US"/>
        </w:rPr>
        <w:t>prvek</w:t>
      </w:r>
      <w:proofErr w:type="spellEnd"/>
      <w:r w:rsidRPr="003C39B0">
        <w:rPr>
          <w:rFonts w:cs="Arial"/>
          <w:b/>
          <w:bCs/>
          <w:szCs w:val="22"/>
          <w:lang w:val="en-US"/>
        </w:rPr>
        <w:t xml:space="preserve"> IP16</w:t>
      </w:r>
      <w:r w:rsidRPr="003C39B0">
        <w:rPr>
          <w:rFonts w:cs="Arial"/>
          <w:szCs w:val="22"/>
          <w:lang w:val="en-US"/>
        </w:rPr>
        <w:t xml:space="preserve"> </w:t>
      </w:r>
      <w:r w:rsidR="002E1AC8" w:rsidRPr="003C39B0">
        <w:rPr>
          <w:rFonts w:cs="Arial"/>
          <w:szCs w:val="22"/>
          <w:lang w:val="en-US"/>
        </w:rPr>
        <w:t>–</w:t>
      </w:r>
      <w:r w:rsidR="008D0245" w:rsidRPr="003C39B0">
        <w:rPr>
          <w:rFonts w:cs="Arial"/>
          <w:szCs w:val="22"/>
          <w:lang w:val="en-US"/>
        </w:rPr>
        <w:t xml:space="preserve"> </w:t>
      </w:r>
      <w:proofErr w:type="spellStart"/>
      <w:r w:rsidR="002E1AC8" w:rsidRPr="003C39B0">
        <w:rPr>
          <w:rFonts w:cs="Arial"/>
          <w:bCs/>
          <w:szCs w:val="22"/>
          <w:lang w:val="en-US"/>
        </w:rPr>
        <w:t>navržená</w:t>
      </w:r>
      <w:proofErr w:type="spellEnd"/>
      <w:r w:rsidR="002E1AC8" w:rsidRPr="003C39B0">
        <w:rPr>
          <w:rFonts w:cs="Arial"/>
          <w:bCs/>
          <w:szCs w:val="22"/>
          <w:lang w:val="en-US"/>
        </w:rPr>
        <w:t xml:space="preserve"> </w:t>
      </w:r>
      <w:proofErr w:type="spellStart"/>
      <w:r w:rsidR="002E1AC8" w:rsidRPr="003C39B0">
        <w:rPr>
          <w:rFonts w:cs="Arial"/>
          <w:bCs/>
          <w:szCs w:val="22"/>
          <w:lang w:val="en-US"/>
        </w:rPr>
        <w:t>výsadba</w:t>
      </w:r>
      <w:proofErr w:type="spellEnd"/>
      <w:r w:rsidR="002E1AC8" w:rsidRPr="003C39B0">
        <w:rPr>
          <w:rFonts w:cs="Arial"/>
          <w:bCs/>
          <w:szCs w:val="22"/>
          <w:lang w:val="en-US"/>
        </w:rPr>
        <w:t xml:space="preserve"> </w:t>
      </w:r>
      <w:proofErr w:type="spellStart"/>
      <w:r w:rsidR="002E1AC8" w:rsidRPr="003C39B0">
        <w:rPr>
          <w:rFonts w:cs="Arial"/>
          <w:bCs/>
          <w:szCs w:val="22"/>
          <w:lang w:val="en-US"/>
        </w:rPr>
        <w:t>podél</w:t>
      </w:r>
      <w:proofErr w:type="spellEnd"/>
      <w:r w:rsidR="002E1AC8" w:rsidRPr="003C39B0">
        <w:rPr>
          <w:rFonts w:cs="Arial"/>
          <w:bCs/>
          <w:szCs w:val="22"/>
          <w:lang w:val="en-US"/>
        </w:rPr>
        <w:t xml:space="preserve"> </w:t>
      </w:r>
      <w:proofErr w:type="spellStart"/>
      <w:r w:rsidR="002E1AC8" w:rsidRPr="003C39B0">
        <w:rPr>
          <w:rFonts w:cs="Arial"/>
          <w:bCs/>
          <w:szCs w:val="22"/>
          <w:lang w:val="en-US"/>
        </w:rPr>
        <w:t>polní</w:t>
      </w:r>
      <w:proofErr w:type="spellEnd"/>
      <w:r w:rsidR="002E1AC8" w:rsidRPr="003C39B0">
        <w:rPr>
          <w:rFonts w:cs="Arial"/>
          <w:bCs/>
          <w:szCs w:val="22"/>
          <w:lang w:val="en-US"/>
        </w:rPr>
        <w:t xml:space="preserve"> </w:t>
      </w:r>
      <w:proofErr w:type="spellStart"/>
      <w:r w:rsidR="002E1AC8" w:rsidRPr="003C39B0">
        <w:rPr>
          <w:rFonts w:cs="Arial"/>
          <w:bCs/>
          <w:szCs w:val="22"/>
          <w:lang w:val="en-US"/>
        </w:rPr>
        <w:t>cesty</w:t>
      </w:r>
      <w:proofErr w:type="spellEnd"/>
      <w:r w:rsidR="002E1AC8" w:rsidRPr="003C39B0">
        <w:rPr>
          <w:rFonts w:cs="Arial"/>
          <w:bCs/>
          <w:szCs w:val="22"/>
          <w:lang w:val="en-US"/>
        </w:rPr>
        <w:t xml:space="preserve"> HC2B-R</w:t>
      </w:r>
      <w:r w:rsidR="00304781" w:rsidRPr="003C39B0">
        <w:rPr>
          <w:rFonts w:cs="Arial"/>
          <w:bCs/>
          <w:szCs w:val="22"/>
          <w:lang w:val="en-US"/>
        </w:rPr>
        <w:t xml:space="preserve">, o </w:t>
      </w:r>
      <w:proofErr w:type="spellStart"/>
      <w:r w:rsidR="00304781" w:rsidRPr="003C39B0">
        <w:rPr>
          <w:rFonts w:cs="Arial"/>
          <w:bCs/>
          <w:szCs w:val="22"/>
          <w:lang w:val="en-US"/>
        </w:rPr>
        <w:t>délce</w:t>
      </w:r>
      <w:proofErr w:type="spellEnd"/>
      <w:r w:rsidR="00304781" w:rsidRPr="003C39B0">
        <w:rPr>
          <w:rFonts w:cs="Arial"/>
          <w:bCs/>
          <w:szCs w:val="22"/>
          <w:lang w:val="en-US"/>
        </w:rPr>
        <w:t xml:space="preserve"> 479 m.</w:t>
      </w:r>
      <w:r w:rsidR="0026210A" w:rsidRPr="003C39B0">
        <w:rPr>
          <w:rFonts w:cs="Arial"/>
          <w:bCs/>
          <w:szCs w:val="22"/>
        </w:rPr>
        <w:t xml:space="preserve"> V části LBC2 dotčeného stavbou suché retenční nádrže N3 bude navrženo doplnění zeleně. </w:t>
      </w:r>
    </w:p>
    <w:p w14:paraId="2D3D0747" w14:textId="51CA59AA" w:rsidR="00AC269B" w:rsidRPr="003C39B0" w:rsidRDefault="00AC269B" w:rsidP="00BA459B">
      <w:pPr>
        <w:pStyle w:val="l-L1"/>
        <w:keepNext w:val="0"/>
        <w:numPr>
          <w:ilvl w:val="0"/>
          <w:numId w:val="0"/>
        </w:numPr>
        <w:spacing w:before="120" w:after="120"/>
        <w:ind w:left="737"/>
        <w:jc w:val="both"/>
        <w:rPr>
          <w:rStyle w:val="l-L2Char"/>
          <w:rFonts w:cs="Arial"/>
          <w:b w:val="0"/>
          <w:bCs/>
          <w:szCs w:val="22"/>
          <w:u w:val="none"/>
        </w:rPr>
      </w:pPr>
    </w:p>
    <w:p w14:paraId="6CC0351C" w14:textId="63A788EE" w:rsidR="000F5BF7" w:rsidRPr="004D5F78" w:rsidRDefault="000F5BF7" w:rsidP="00BA459B">
      <w:pPr>
        <w:pStyle w:val="l-L1"/>
        <w:keepNext w:val="0"/>
        <w:numPr>
          <w:ilvl w:val="0"/>
          <w:numId w:val="0"/>
        </w:numPr>
        <w:spacing w:before="120" w:after="120"/>
        <w:ind w:left="737"/>
        <w:jc w:val="both"/>
        <w:rPr>
          <w:rStyle w:val="l-L2Char"/>
          <w:rFonts w:cs="Arial"/>
          <w:szCs w:val="22"/>
        </w:rPr>
      </w:pPr>
      <w:r w:rsidRPr="003C39B0">
        <w:rPr>
          <w:rStyle w:val="l-L2Char"/>
          <w:rFonts w:cs="Arial"/>
          <w:b w:val="0"/>
          <w:szCs w:val="22"/>
          <w:u w:val="none"/>
        </w:rPr>
        <w:t>(dále jen „</w:t>
      </w:r>
      <w:r w:rsidR="00B5161D" w:rsidRPr="003C39B0">
        <w:rPr>
          <w:rStyle w:val="l-L2Char"/>
          <w:rFonts w:cs="Arial"/>
          <w:b w:val="0"/>
          <w:szCs w:val="22"/>
          <w:u w:val="none"/>
        </w:rPr>
        <w:t>s</w:t>
      </w:r>
      <w:r w:rsidRPr="003C39B0">
        <w:rPr>
          <w:rStyle w:val="l-L2Char"/>
          <w:rFonts w:cs="Arial"/>
          <w:b w:val="0"/>
          <w:szCs w:val="22"/>
          <w:u w:val="none"/>
        </w:rPr>
        <w:t>tavba“).</w:t>
      </w:r>
    </w:p>
    <w:p w14:paraId="06B267EB" w14:textId="78E27C71" w:rsidR="000F73CB" w:rsidRPr="004D5F78" w:rsidRDefault="000F5BF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054952A1" w14:textId="021679BC"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05933684" w14:textId="5AEF8AC1" w:rsidR="00C04BE6" w:rsidRPr="00CF0561" w:rsidRDefault="00C04BE6" w:rsidP="00C04BE6">
      <w:pPr>
        <w:ind w:left="708"/>
        <w:jc w:val="both"/>
        <w:rPr>
          <w:rFonts w:ascii="Calibri" w:hAnsi="Calibri"/>
          <w:szCs w:val="22"/>
        </w:rPr>
      </w:pPr>
      <w:bookmarkStart w:id="3" w:name="_Hlk59107732"/>
      <w:bookmarkStart w:id="4" w:name="_Hlk59011251"/>
      <w:r w:rsidRPr="00CF0561">
        <w:t xml:space="preserve">Zhotovitel předloží projektovou dokumentaci části díla „Suché retenční nádrže </w:t>
      </w:r>
      <w:r w:rsidR="001C77DA" w:rsidRPr="00CF0561">
        <w:t>N3</w:t>
      </w:r>
      <w:r w:rsidRPr="00CF0561">
        <w:t xml:space="preserve">“ minimálně 30 pracovních dnů před stanoveným termínem ukončení díla objednateli. Objednatel zajistí posouzení této projektové dokumentace prostřednictvím externí smluvně zajištěné společnosti. Objednatel následně předloží výsledek posouzení zhotoviteli, </w:t>
      </w:r>
      <w:proofErr w:type="gramStart"/>
      <w:r w:rsidRPr="00CF0561">
        <w:t>který  zohlední</w:t>
      </w:r>
      <w:proofErr w:type="gramEnd"/>
      <w:r w:rsidRPr="00CF0561">
        <w:t xml:space="preserve"> závěry posudku v projektové dokumentaci.</w:t>
      </w:r>
      <w:bookmarkEnd w:id="3"/>
      <w:bookmarkEnd w:id="4"/>
    </w:p>
    <w:p w14:paraId="3348DDB1" w14:textId="77777777" w:rsidR="00C04BE6" w:rsidRDefault="00C04BE6"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p>
    <w:p w14:paraId="6A3CDF63" w14:textId="7D183F3F" w:rsidR="002F6773" w:rsidRPr="005202FA" w:rsidRDefault="00792016" w:rsidP="00DB32E6">
      <w:pPr>
        <w:pStyle w:val="l-L1"/>
        <w:keepNext w:val="0"/>
        <w:numPr>
          <w:ilvl w:val="1"/>
          <w:numId w:val="3"/>
        </w:numPr>
        <w:spacing w:before="120" w:after="120"/>
        <w:jc w:val="both"/>
        <w:rPr>
          <w:rStyle w:val="l-L2Char"/>
          <w:rFonts w:cs="Arial"/>
          <w:b w:val="0"/>
          <w:szCs w:val="22"/>
          <w:highlight w:val="green"/>
          <w:u w:val="none"/>
        </w:rPr>
      </w:pPr>
      <w:r w:rsidRPr="00AC269B">
        <w:rPr>
          <w:rStyle w:val="l-L2Char"/>
          <w:rFonts w:cs="Arial"/>
          <w:b w:val="0"/>
          <w:szCs w:val="22"/>
          <w:u w:val="none"/>
        </w:rPr>
        <w:t xml:space="preserve">Zhotovitel se zavazuje následně po vypracování projektové dokumentace a následném schválení, převzetí projektové dokumentace objednatelem zajistit </w:t>
      </w:r>
      <w:r w:rsidRPr="009571B3">
        <w:rPr>
          <w:rStyle w:val="l-L2Char"/>
          <w:rFonts w:cs="Arial"/>
          <w:b w:val="0"/>
          <w:szCs w:val="22"/>
          <w:u w:val="none"/>
        </w:rPr>
        <w:t xml:space="preserve">povolení </w:t>
      </w:r>
      <w:r w:rsidR="00E24C64" w:rsidRPr="009571B3">
        <w:rPr>
          <w:rStyle w:val="l-L2Char"/>
          <w:rFonts w:cs="Arial"/>
          <w:b w:val="0"/>
          <w:szCs w:val="22"/>
          <w:u w:val="none"/>
        </w:rPr>
        <w:t xml:space="preserve">příslušných </w:t>
      </w:r>
      <w:r w:rsidRPr="009571B3">
        <w:rPr>
          <w:rStyle w:val="l-L2Char"/>
          <w:rFonts w:cs="Arial"/>
          <w:b w:val="0"/>
          <w:szCs w:val="22"/>
          <w:u w:val="none"/>
        </w:rPr>
        <w:t>stavební</w:t>
      </w:r>
      <w:r w:rsidR="00E24C64" w:rsidRPr="009571B3">
        <w:rPr>
          <w:rStyle w:val="l-L2Char"/>
          <w:rFonts w:cs="Arial"/>
          <w:b w:val="0"/>
          <w:szCs w:val="22"/>
          <w:u w:val="none"/>
        </w:rPr>
        <w:t>c</w:t>
      </w:r>
      <w:r w:rsidRPr="009571B3">
        <w:rPr>
          <w:rStyle w:val="l-L2Char"/>
          <w:rFonts w:cs="Arial"/>
          <w:b w:val="0"/>
          <w:szCs w:val="22"/>
          <w:u w:val="none"/>
        </w:rPr>
        <w:t>h úřad</w:t>
      </w:r>
      <w:r w:rsidR="00E24C64" w:rsidRPr="009571B3">
        <w:rPr>
          <w:rStyle w:val="l-L2Char"/>
          <w:rFonts w:cs="Arial"/>
          <w:b w:val="0"/>
          <w:szCs w:val="22"/>
          <w:u w:val="none"/>
        </w:rPr>
        <w:t>ů</w:t>
      </w:r>
      <w:r w:rsidRPr="009571B3">
        <w:rPr>
          <w:rStyle w:val="l-L2Char"/>
          <w:rFonts w:cs="Arial"/>
          <w:b w:val="0"/>
          <w:szCs w:val="22"/>
          <w:u w:val="none"/>
        </w:rPr>
        <w:t xml:space="preserve"> na stavbu dle projektové dokumentace. Zhotovitel </w:t>
      </w:r>
      <w:r w:rsidR="008D5DB7" w:rsidRPr="009571B3">
        <w:rPr>
          <w:rStyle w:val="l-L2Char"/>
          <w:rFonts w:cs="Arial"/>
          <w:b w:val="0"/>
          <w:szCs w:val="22"/>
          <w:u w:val="none"/>
        </w:rPr>
        <w:t xml:space="preserve">je </w:t>
      </w:r>
      <w:r w:rsidRPr="009571B3">
        <w:rPr>
          <w:rStyle w:val="l-L2Char"/>
          <w:rFonts w:cs="Arial"/>
          <w:b w:val="0"/>
          <w:szCs w:val="22"/>
          <w:u w:val="none"/>
        </w:rPr>
        <w:t>v</w:t>
      </w:r>
      <w:r w:rsidRPr="00AC269B">
        <w:rPr>
          <w:rStyle w:val="l-L2Char"/>
          <w:rFonts w:cs="Arial"/>
          <w:b w:val="0"/>
          <w:szCs w:val="22"/>
          <w:u w:val="none"/>
        </w:rPr>
        <w:t> rámci úkonů směřujícím k zajištění povolení stavebního úřadu na stavbu na základě plné moci (</w:t>
      </w:r>
      <w:r w:rsidR="008D5DB7" w:rsidRPr="00AC269B">
        <w:rPr>
          <w:rStyle w:val="l-L2Char"/>
          <w:rFonts w:cs="Arial"/>
          <w:b w:val="0"/>
          <w:szCs w:val="22"/>
          <w:u w:val="none"/>
        </w:rPr>
        <w:t>P</w:t>
      </w:r>
      <w:r w:rsidRPr="00AC269B">
        <w:rPr>
          <w:rStyle w:val="l-L2Char"/>
          <w:rFonts w:cs="Arial"/>
          <w:b w:val="0"/>
          <w:szCs w:val="22"/>
          <w:u w:val="none"/>
        </w:rPr>
        <w:t xml:space="preserve">říloha č. 3) oprávněn podat žádosti o vydání </w:t>
      </w:r>
      <w:r w:rsidRPr="00E24C64">
        <w:rPr>
          <w:rStyle w:val="l-L2Char"/>
          <w:rFonts w:cs="Arial"/>
          <w:b w:val="0"/>
          <w:szCs w:val="22"/>
          <w:u w:val="none"/>
        </w:rPr>
        <w:t>stavebního</w:t>
      </w:r>
      <w:r w:rsidR="00E24C64" w:rsidRPr="009571B3">
        <w:rPr>
          <w:rFonts w:ascii="Arial" w:hAnsi="Arial" w:cs="Arial"/>
          <w:b w:val="0"/>
          <w:bCs/>
          <w:szCs w:val="22"/>
          <w:u w:val="none"/>
        </w:rPr>
        <w:t xml:space="preserve"> </w:t>
      </w:r>
      <w:r w:rsidRPr="00AC269B">
        <w:rPr>
          <w:rStyle w:val="l-L2Char"/>
          <w:rFonts w:cs="Arial"/>
          <w:b w:val="0"/>
          <w:szCs w:val="22"/>
          <w:u w:val="none"/>
        </w:rPr>
        <w:t>povolení</w:t>
      </w:r>
      <w:r w:rsidR="009571B3">
        <w:rPr>
          <w:rStyle w:val="l-L2Char"/>
          <w:rFonts w:cs="Arial"/>
          <w:b w:val="0"/>
          <w:szCs w:val="22"/>
          <w:u w:val="none"/>
        </w:rPr>
        <w:t xml:space="preserve"> včetně povolení s nakládání s povrchovými vodami (dále jen „stavební povolení“)</w:t>
      </w:r>
      <w:r w:rsidRPr="00AC269B">
        <w:rPr>
          <w:rStyle w:val="l-L2Char"/>
          <w:rFonts w:cs="Arial"/>
          <w:b w:val="0"/>
          <w:szCs w:val="22"/>
          <w:u w:val="none"/>
        </w:rPr>
        <w:t>, doplnění a opravy podání po výzvě stavebního úřadu, převzetí veškerých písemností a rozhodnutí stavebního  úřadu, vzdání se práva na odvolání proti rozhodnutí stavebního úřadu</w:t>
      </w:r>
      <w:r w:rsidR="008D5DB7" w:rsidRPr="00AC269B">
        <w:rPr>
          <w:rStyle w:val="l-L2Char"/>
          <w:rFonts w:cs="Arial"/>
          <w:b w:val="0"/>
          <w:szCs w:val="22"/>
          <w:u w:val="none"/>
        </w:rPr>
        <w:t xml:space="preserve"> a činit</w:t>
      </w:r>
      <w:r w:rsidRPr="00AC269B">
        <w:rPr>
          <w:rStyle w:val="l-L2Char"/>
          <w:rFonts w:cs="Arial"/>
          <w:b w:val="0"/>
          <w:szCs w:val="22"/>
          <w:u w:val="none"/>
        </w:rPr>
        <w:t xml:space="preserve"> další právní </w:t>
      </w:r>
      <w:r w:rsidR="008D5DB7" w:rsidRPr="00AC269B">
        <w:rPr>
          <w:rStyle w:val="l-L2Char"/>
          <w:rFonts w:cs="Arial"/>
          <w:b w:val="0"/>
          <w:szCs w:val="22"/>
          <w:u w:val="none"/>
        </w:rPr>
        <w:t>jednání</w:t>
      </w:r>
      <w:r w:rsidRPr="00AC269B">
        <w:rPr>
          <w:rStyle w:val="l-L2Char"/>
          <w:rFonts w:cs="Arial"/>
          <w:b w:val="0"/>
          <w:szCs w:val="22"/>
          <w:u w:val="none"/>
        </w:rPr>
        <w:t xml:space="preserve">  směřující k dosažení vydání příslušného stavebního povolení.</w:t>
      </w:r>
    </w:p>
    <w:p w14:paraId="68F39D10" w14:textId="0CE0F0C0" w:rsidR="00670F32" w:rsidRPr="004D5F78" w:rsidRDefault="00670F32"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del w:id="5" w:author="Kuchtíčková Lucie Ing." w:date="2021-05-05T12:58:00Z">
        <w:r w:rsidR="0001325F" w:rsidDel="00B44D18">
          <w:rPr>
            <w:rFonts w:ascii="Arial" w:hAnsi="Arial" w:cs="Arial"/>
            <w:b w:val="0"/>
            <w:szCs w:val="22"/>
            <w:u w:val="none"/>
          </w:rPr>
          <w:br/>
        </w:r>
      </w:del>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6AB730F4" w:rsidR="00716DDA"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10DDF9F4" w14:textId="7AE0D0EC" w:rsidR="00F84BB9" w:rsidRPr="00F84BB9" w:rsidRDefault="00F84BB9" w:rsidP="00DB32E6">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6CD31C5" w14:textId="21043576" w:rsidR="005E6202" w:rsidRPr="005E6202" w:rsidRDefault="005E6202" w:rsidP="00DB32E6">
      <w:pPr>
        <w:pStyle w:val="l-L1"/>
        <w:keepNext w:val="0"/>
        <w:numPr>
          <w:ilvl w:val="1"/>
          <w:numId w:val="3"/>
        </w:numPr>
        <w:spacing w:before="120" w:after="120"/>
        <w:jc w:val="both"/>
        <w:rPr>
          <w:rStyle w:val="l-L2Char"/>
          <w:rFonts w:cs="Arial"/>
          <w:b w:val="0"/>
          <w:szCs w:val="22"/>
          <w:u w:val="none"/>
        </w:rPr>
      </w:pPr>
      <w:bookmarkStart w:id="6"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6"/>
    </w:p>
    <w:p w14:paraId="555986FD" w14:textId="6AD871AE" w:rsidR="004F38A5" w:rsidRPr="004D5F78" w:rsidRDefault="004F38A5"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843160" w:rsidRDefault="00C26A5E" w:rsidP="00DB32E6">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690488FC" w:rsidR="00426FA0" w:rsidRPr="004D5F78" w:rsidRDefault="00426FA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pro jeho 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72F6F17B" w14:textId="05B100F3" w:rsidR="00E72C64" w:rsidRDefault="00E72C64" w:rsidP="00DB32E6">
      <w:pPr>
        <w:pStyle w:val="TSlneksmlouvy"/>
        <w:keepNext w:val="0"/>
        <w:numPr>
          <w:ilvl w:val="1"/>
          <w:numId w:val="3"/>
        </w:numPr>
        <w:spacing w:before="120" w:after="120" w:line="288" w:lineRule="auto"/>
        <w:jc w:val="both"/>
        <w:rPr>
          <w:ins w:id="7" w:author="Kuchtíčková Lucie Ing." w:date="2021-05-05T11:16:00Z"/>
          <w:rFonts w:cs="Arial"/>
          <w:b w:val="0"/>
          <w:szCs w:val="22"/>
          <w:u w:val="none"/>
        </w:rPr>
      </w:pPr>
      <w:r w:rsidRPr="004D5F78">
        <w:rPr>
          <w:rFonts w:cs="Arial"/>
          <w:b w:val="0"/>
          <w:szCs w:val="22"/>
          <w:u w:val="none"/>
        </w:rPr>
        <w:t xml:space="preserve">V případě </w:t>
      </w:r>
      <w:proofErr w:type="gramStart"/>
      <w:r w:rsidRPr="004D5F78">
        <w:rPr>
          <w:rFonts w:cs="Arial"/>
          <w:b w:val="0"/>
          <w:szCs w:val="22"/>
          <w:u w:val="none"/>
        </w:rPr>
        <w:t>prodlení  smluvní</w:t>
      </w:r>
      <w:proofErr w:type="gramEnd"/>
      <w:r w:rsidRPr="004D5F78">
        <w:rPr>
          <w:rFonts w:cs="Arial"/>
          <w:b w:val="0"/>
          <w:szCs w:val="22"/>
          <w:u w:val="none"/>
        </w:rPr>
        <w:t xml:space="preserve"> strany se zaplacením </w:t>
      </w:r>
      <w:r w:rsidR="00932E7A">
        <w:rPr>
          <w:rFonts w:cs="Arial"/>
          <w:b w:val="0"/>
          <w:szCs w:val="22"/>
          <w:u w:val="none"/>
        </w:rPr>
        <w:t>faktury</w:t>
      </w:r>
      <w:r w:rsidRPr="004D5F78">
        <w:rPr>
          <w:rFonts w:cs="Arial"/>
          <w:b w:val="0"/>
          <w:szCs w:val="22"/>
          <w:u w:val="none"/>
        </w:rPr>
        <w:t xml:space="preserve"> vzniká oprávněné straně nárok na úrok z prodlení ve výši jedné setiny procenta (0,01 %) z dlužné částky za každý i započatý den prodlení. Tím není dotčen ani omezen nárok na náhradu vzniklé škody.</w:t>
      </w:r>
    </w:p>
    <w:p w14:paraId="4485C826" w14:textId="77777777" w:rsidR="00894377" w:rsidRPr="00894377" w:rsidRDefault="00894377" w:rsidP="00894377">
      <w:pPr>
        <w:ind w:left="709" w:hanging="709"/>
        <w:rPr>
          <w:ins w:id="8" w:author="Kuchtíčková Lucie Ing." w:date="2021-05-05T11:17:00Z"/>
          <w:lang w:eastAsia="en-US"/>
          <w:rPrChange w:id="9" w:author="Kuchtíčková Lucie Ing." w:date="2021-05-05T11:17:00Z">
            <w:rPr>
              <w:ins w:id="10" w:author="Kuchtíčková Lucie Ing." w:date="2021-05-05T11:17:00Z"/>
              <w:i/>
              <w:iCs/>
              <w:lang w:eastAsia="en-US"/>
            </w:rPr>
          </w:rPrChange>
        </w:rPr>
        <w:pPrChange w:id="11" w:author="Kuchtíčková Lucie Ing." w:date="2021-05-05T11:17:00Z">
          <w:pPr/>
        </w:pPrChange>
      </w:pPr>
      <w:ins w:id="12" w:author="Kuchtíčková Lucie Ing." w:date="2021-05-05T11:16:00Z">
        <w:r>
          <w:rPr>
            <w:lang w:eastAsia="en-US"/>
          </w:rPr>
          <w:t>2.15</w:t>
        </w:r>
        <w:r>
          <w:rPr>
            <w:lang w:eastAsia="en-US"/>
          </w:rPr>
          <w:tab/>
        </w:r>
      </w:ins>
      <w:ins w:id="13" w:author="Kuchtíčková Lucie Ing." w:date="2021-05-05T11:17:00Z">
        <w:r w:rsidRPr="00894377">
          <w:rPr>
            <w:lang w:eastAsia="en-US"/>
            <w:rPrChange w:id="14" w:author="Kuchtíčková Lucie Ing." w:date="2021-05-05T11:17:00Z">
              <w:rPr>
                <w:i/>
                <w:iCs/>
                <w:lang w:eastAsia="en-US"/>
              </w:rPr>
            </w:rPrChange>
          </w:rPr>
          <w:t>Zhotovitel je povinen zajistit po celou dobu plnění veřejné zakázky následující podmínky společensky odpovědného veřejného zadávání:</w:t>
        </w:r>
      </w:ins>
    </w:p>
    <w:p w14:paraId="5B5C312B" w14:textId="77777777" w:rsidR="00894377" w:rsidRPr="00894377" w:rsidRDefault="00894377" w:rsidP="00894377">
      <w:pPr>
        <w:numPr>
          <w:ilvl w:val="0"/>
          <w:numId w:val="15"/>
        </w:numPr>
        <w:rPr>
          <w:ins w:id="15" w:author="Kuchtíčková Lucie Ing." w:date="2021-05-05T11:17:00Z"/>
          <w:lang w:eastAsia="en-US"/>
          <w:rPrChange w:id="16" w:author="Kuchtíčková Lucie Ing." w:date="2021-05-05T11:17:00Z">
            <w:rPr>
              <w:ins w:id="17" w:author="Kuchtíčková Lucie Ing." w:date="2021-05-05T11:17:00Z"/>
              <w:i/>
              <w:iCs/>
              <w:lang w:eastAsia="en-US"/>
            </w:rPr>
          </w:rPrChange>
        </w:rPr>
      </w:pPr>
      <w:ins w:id="18" w:author="Kuchtíčková Lucie Ing." w:date="2021-05-05T11:17:00Z">
        <w:r w:rsidRPr="00894377">
          <w:rPr>
            <w:lang w:eastAsia="en-US"/>
            <w:rPrChange w:id="19" w:author="Kuchtíčková Lucie Ing." w:date="2021-05-05T11:17:00Z">
              <w:rPr>
                <w:i/>
                <w:iCs/>
                <w:lang w:eastAsia="en-US"/>
              </w:rPr>
            </w:rPrChang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ins>
    </w:p>
    <w:p w14:paraId="7AD736E1" w14:textId="77777777" w:rsidR="00894377" w:rsidRPr="00894377" w:rsidRDefault="00894377" w:rsidP="00894377">
      <w:pPr>
        <w:numPr>
          <w:ilvl w:val="0"/>
          <w:numId w:val="15"/>
        </w:numPr>
        <w:rPr>
          <w:ins w:id="20" w:author="Kuchtíčková Lucie Ing." w:date="2021-05-05T11:17:00Z"/>
          <w:lang w:eastAsia="en-US"/>
          <w:rPrChange w:id="21" w:author="Kuchtíčková Lucie Ing." w:date="2021-05-05T11:17:00Z">
            <w:rPr>
              <w:ins w:id="22" w:author="Kuchtíčková Lucie Ing." w:date="2021-05-05T11:17:00Z"/>
              <w:i/>
              <w:iCs/>
              <w:lang w:eastAsia="en-US"/>
            </w:rPr>
          </w:rPrChange>
        </w:rPr>
      </w:pPr>
      <w:ins w:id="23" w:author="Kuchtíčková Lucie Ing." w:date="2021-05-05T11:17:00Z">
        <w:r w:rsidRPr="00894377">
          <w:rPr>
            <w:lang w:eastAsia="en-US"/>
            <w:rPrChange w:id="24" w:author="Kuchtíčková Lucie Ing." w:date="2021-05-05T11:17:00Z">
              <w:rPr>
                <w:i/>
                <w:iCs/>
                <w:lang w:eastAsia="en-US"/>
              </w:rPr>
            </w:rPrChang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ins>
    </w:p>
    <w:p w14:paraId="2D614409" w14:textId="77777777" w:rsidR="00894377" w:rsidRPr="00894377" w:rsidRDefault="00894377" w:rsidP="00894377">
      <w:pPr>
        <w:numPr>
          <w:ilvl w:val="0"/>
          <w:numId w:val="15"/>
        </w:numPr>
        <w:rPr>
          <w:ins w:id="25" w:author="Kuchtíčková Lucie Ing." w:date="2021-05-05T11:17:00Z"/>
          <w:lang w:eastAsia="en-US"/>
          <w:rPrChange w:id="26" w:author="Kuchtíčková Lucie Ing." w:date="2021-05-05T11:17:00Z">
            <w:rPr>
              <w:ins w:id="27" w:author="Kuchtíčková Lucie Ing." w:date="2021-05-05T11:17:00Z"/>
              <w:i/>
              <w:iCs/>
              <w:lang w:eastAsia="en-US"/>
            </w:rPr>
          </w:rPrChange>
        </w:rPr>
      </w:pPr>
      <w:ins w:id="28" w:author="Kuchtíčková Lucie Ing." w:date="2021-05-05T11:17:00Z">
        <w:r w:rsidRPr="00894377">
          <w:rPr>
            <w:lang w:eastAsia="en-US"/>
            <w:rPrChange w:id="29" w:author="Kuchtíčková Lucie Ing." w:date="2021-05-05T11:17:00Z">
              <w:rPr>
                <w:i/>
                <w:iCs/>
                <w:lang w:eastAsia="en-US"/>
              </w:rPr>
            </w:rPrChange>
          </w:rPr>
          <w:t>řádné a včasné plnění finančních závazků svým poddodavatelům, kdy za řádné a včasné plnění se považuje plné uhrazení poddodavatelem vystavených faktur za plnění poskytnutá k plnění veřejné zakázky, a to do 30 kalendářních dnů;</w:t>
        </w:r>
      </w:ins>
    </w:p>
    <w:p w14:paraId="077BCF23" w14:textId="77777777" w:rsidR="00894377" w:rsidRPr="00894377" w:rsidRDefault="00894377" w:rsidP="00894377">
      <w:pPr>
        <w:numPr>
          <w:ilvl w:val="0"/>
          <w:numId w:val="15"/>
        </w:numPr>
        <w:rPr>
          <w:ins w:id="30" w:author="Kuchtíčková Lucie Ing." w:date="2021-05-05T11:17:00Z"/>
          <w:lang w:eastAsia="en-US"/>
          <w:rPrChange w:id="31" w:author="Kuchtíčková Lucie Ing." w:date="2021-05-05T11:17:00Z">
            <w:rPr>
              <w:ins w:id="32" w:author="Kuchtíčková Lucie Ing." w:date="2021-05-05T11:17:00Z"/>
              <w:i/>
              <w:iCs/>
              <w:lang w:eastAsia="en-US"/>
            </w:rPr>
          </w:rPrChange>
        </w:rPr>
      </w:pPr>
      <w:ins w:id="33" w:author="Kuchtíčková Lucie Ing." w:date="2021-05-05T11:17:00Z">
        <w:r w:rsidRPr="00894377">
          <w:rPr>
            <w:lang w:eastAsia="en-US"/>
            <w:rPrChange w:id="34" w:author="Kuchtíčková Lucie Ing." w:date="2021-05-05T11:17:00Z">
              <w:rPr>
                <w:i/>
                <w:iCs/>
                <w:lang w:eastAsia="en-US"/>
              </w:rPr>
            </w:rPrChange>
          </w:rPr>
          <w:t>snížení negativního dopadu jeho činnosti při plnění veřejné zakázky na životní prostředí, zejména pak</w:t>
        </w:r>
      </w:ins>
    </w:p>
    <w:p w14:paraId="33C6183B" w14:textId="77777777" w:rsidR="00894377" w:rsidRPr="00894377" w:rsidRDefault="00894377" w:rsidP="00894377">
      <w:pPr>
        <w:numPr>
          <w:ilvl w:val="0"/>
          <w:numId w:val="16"/>
        </w:numPr>
        <w:ind w:firstLine="698"/>
        <w:rPr>
          <w:ins w:id="35" w:author="Kuchtíčková Lucie Ing." w:date="2021-05-05T11:17:00Z"/>
          <w:lang w:eastAsia="en-US"/>
          <w:rPrChange w:id="36" w:author="Kuchtíčková Lucie Ing." w:date="2021-05-05T11:17:00Z">
            <w:rPr>
              <w:ins w:id="37" w:author="Kuchtíčková Lucie Ing." w:date="2021-05-05T11:17:00Z"/>
              <w:i/>
              <w:iCs/>
              <w:lang w:eastAsia="en-US"/>
            </w:rPr>
          </w:rPrChange>
        </w:rPr>
        <w:pPrChange w:id="38" w:author="Kuchtíčková Lucie Ing." w:date="2021-05-05T11:18:00Z">
          <w:pPr>
            <w:numPr>
              <w:numId w:val="16"/>
            </w:numPr>
            <w:ind w:left="436" w:hanging="360"/>
          </w:pPr>
        </w:pPrChange>
      </w:pPr>
      <w:ins w:id="39" w:author="Kuchtíčková Lucie Ing." w:date="2021-05-05T11:17:00Z">
        <w:r w:rsidRPr="00894377">
          <w:rPr>
            <w:lang w:eastAsia="en-US"/>
            <w:rPrChange w:id="40" w:author="Kuchtíčková Lucie Ing." w:date="2021-05-05T11:17:00Z">
              <w:rPr>
                <w:i/>
                <w:iCs/>
                <w:lang w:eastAsia="en-US"/>
              </w:rPr>
            </w:rPrChange>
          </w:rPr>
          <w:t xml:space="preserve">využíváním nízkoemisních automobilů, má-li je k dispozici; </w:t>
        </w:r>
      </w:ins>
    </w:p>
    <w:p w14:paraId="519C50D8" w14:textId="77777777" w:rsidR="00894377" w:rsidRPr="00894377" w:rsidRDefault="00894377" w:rsidP="00894377">
      <w:pPr>
        <w:numPr>
          <w:ilvl w:val="0"/>
          <w:numId w:val="16"/>
        </w:numPr>
        <w:ind w:left="1418" w:hanging="284"/>
        <w:rPr>
          <w:ins w:id="41" w:author="Kuchtíčková Lucie Ing." w:date="2021-05-05T11:17:00Z"/>
          <w:lang w:eastAsia="en-US"/>
          <w:rPrChange w:id="42" w:author="Kuchtíčková Lucie Ing." w:date="2021-05-05T11:17:00Z">
            <w:rPr>
              <w:ins w:id="43" w:author="Kuchtíčková Lucie Ing." w:date="2021-05-05T11:17:00Z"/>
              <w:i/>
              <w:iCs/>
              <w:lang w:eastAsia="en-US"/>
            </w:rPr>
          </w:rPrChange>
        </w:rPr>
        <w:pPrChange w:id="44" w:author="Kuchtíčková Lucie Ing." w:date="2021-05-05T11:18:00Z">
          <w:pPr>
            <w:numPr>
              <w:numId w:val="16"/>
            </w:numPr>
            <w:ind w:left="436" w:hanging="360"/>
          </w:pPr>
        </w:pPrChange>
      </w:pPr>
      <w:ins w:id="45" w:author="Kuchtíčková Lucie Ing." w:date="2021-05-05T11:17:00Z">
        <w:r w:rsidRPr="00894377">
          <w:rPr>
            <w:lang w:eastAsia="en-US"/>
            <w:rPrChange w:id="46" w:author="Kuchtíčková Lucie Ing." w:date="2021-05-05T11:17:00Z">
              <w:rPr>
                <w:i/>
                <w:iCs/>
                <w:lang w:eastAsia="en-US"/>
              </w:rPr>
            </w:rPrChang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ins>
    </w:p>
    <w:p w14:paraId="74D65E42" w14:textId="77777777" w:rsidR="00894377" w:rsidRPr="00894377" w:rsidRDefault="00894377" w:rsidP="00894377">
      <w:pPr>
        <w:numPr>
          <w:ilvl w:val="0"/>
          <w:numId w:val="16"/>
        </w:numPr>
        <w:ind w:left="1418" w:hanging="284"/>
        <w:rPr>
          <w:ins w:id="47" w:author="Kuchtíčková Lucie Ing." w:date="2021-05-05T11:17:00Z"/>
          <w:lang w:eastAsia="en-US"/>
          <w:rPrChange w:id="48" w:author="Kuchtíčková Lucie Ing." w:date="2021-05-05T11:17:00Z">
            <w:rPr>
              <w:ins w:id="49" w:author="Kuchtíčková Lucie Ing." w:date="2021-05-05T11:17:00Z"/>
              <w:i/>
              <w:iCs/>
              <w:lang w:eastAsia="en-US"/>
            </w:rPr>
          </w:rPrChange>
        </w:rPr>
        <w:pPrChange w:id="50" w:author="Kuchtíčková Lucie Ing." w:date="2021-05-05T11:18:00Z">
          <w:pPr>
            <w:numPr>
              <w:numId w:val="16"/>
            </w:numPr>
            <w:ind w:left="436" w:hanging="360"/>
          </w:pPr>
        </w:pPrChange>
      </w:pPr>
      <w:ins w:id="51" w:author="Kuchtíčková Lucie Ing." w:date="2021-05-05T11:17:00Z">
        <w:r w:rsidRPr="00894377">
          <w:rPr>
            <w:lang w:eastAsia="en-US"/>
            <w:rPrChange w:id="52" w:author="Kuchtíčková Lucie Ing." w:date="2021-05-05T11:17:00Z">
              <w:rPr>
                <w:i/>
                <w:iCs/>
                <w:lang w:eastAsia="en-US"/>
              </w:rPr>
            </w:rPrChange>
          </w:rPr>
          <w:t>předcházením znečišťování ovzduší a snižováním úrovně znečišťování, může-li je během plnění veřejné zakázky způsobit;</w:t>
        </w:r>
      </w:ins>
    </w:p>
    <w:p w14:paraId="5EEB0A7A" w14:textId="77777777" w:rsidR="00894377" w:rsidRPr="00894377" w:rsidRDefault="00894377" w:rsidP="00894377">
      <w:pPr>
        <w:numPr>
          <w:ilvl w:val="0"/>
          <w:numId w:val="16"/>
        </w:numPr>
        <w:ind w:left="1418" w:hanging="142"/>
        <w:rPr>
          <w:ins w:id="53" w:author="Kuchtíčková Lucie Ing." w:date="2021-05-05T11:17:00Z"/>
          <w:lang w:eastAsia="en-US"/>
          <w:rPrChange w:id="54" w:author="Kuchtíčková Lucie Ing." w:date="2021-05-05T11:17:00Z">
            <w:rPr>
              <w:ins w:id="55" w:author="Kuchtíčková Lucie Ing." w:date="2021-05-05T11:17:00Z"/>
              <w:i/>
              <w:iCs/>
              <w:lang w:eastAsia="en-US"/>
            </w:rPr>
          </w:rPrChange>
        </w:rPr>
        <w:pPrChange w:id="56" w:author="Kuchtíčková Lucie Ing." w:date="2021-05-05T11:19:00Z">
          <w:pPr>
            <w:numPr>
              <w:numId w:val="16"/>
            </w:numPr>
            <w:ind w:left="436" w:hanging="360"/>
          </w:pPr>
        </w:pPrChange>
      </w:pPr>
      <w:ins w:id="57" w:author="Kuchtíčková Lucie Ing." w:date="2021-05-05T11:17:00Z">
        <w:r w:rsidRPr="00894377">
          <w:rPr>
            <w:lang w:eastAsia="en-US"/>
            <w:rPrChange w:id="58" w:author="Kuchtíčková Lucie Ing." w:date="2021-05-05T11:17:00Z">
              <w:rPr>
                <w:i/>
                <w:iCs/>
                <w:lang w:eastAsia="en-US"/>
              </w:rPr>
            </w:rPrChange>
          </w:rPr>
          <w:t xml:space="preserve">předcházením vzniku odpadů, stanovením hierarchie nakládání s nimi a prosazováním základních principů ochrany životního prostředí a zdraví lidí při nakládání s odpady; </w:t>
        </w:r>
      </w:ins>
    </w:p>
    <w:p w14:paraId="79FDD7F0" w14:textId="2C80A0AF" w:rsidR="00894377" w:rsidRDefault="00894377" w:rsidP="00894377">
      <w:pPr>
        <w:numPr>
          <w:ilvl w:val="0"/>
          <w:numId w:val="15"/>
        </w:numPr>
        <w:rPr>
          <w:ins w:id="59" w:author="Kuchtíčková Lucie Ing." w:date="2021-05-05T12:58:00Z"/>
          <w:lang w:eastAsia="en-US"/>
        </w:rPr>
      </w:pPr>
      <w:ins w:id="60" w:author="Kuchtíčková Lucie Ing." w:date="2021-05-05T11:17:00Z">
        <w:r w:rsidRPr="00894377">
          <w:rPr>
            <w:lang w:eastAsia="en-US"/>
            <w:rPrChange w:id="61" w:author="Kuchtíčková Lucie Ing." w:date="2021-05-05T11:17:00Z">
              <w:rPr>
                <w:i/>
                <w:iCs/>
                <w:lang w:eastAsia="en-US"/>
              </w:rPr>
            </w:rPrChange>
          </w:rPr>
          <w:t>implementaci nového nebo značně zlepšeného produktu, služby nebo postupu souvisejícího s předmětem veřejné zakázky, bude-li to vzhledem ke smyslu zakázky možné.“</w:t>
        </w:r>
      </w:ins>
    </w:p>
    <w:p w14:paraId="5DA1367C" w14:textId="77777777" w:rsidR="00B44D18" w:rsidRPr="00894377" w:rsidRDefault="00B44D18" w:rsidP="00B44D18">
      <w:pPr>
        <w:ind w:left="1069"/>
        <w:rPr>
          <w:ins w:id="62" w:author="Kuchtíčková Lucie Ing." w:date="2021-05-05T11:17:00Z"/>
          <w:lang w:eastAsia="en-US"/>
          <w:rPrChange w:id="63" w:author="Kuchtíčková Lucie Ing." w:date="2021-05-05T11:17:00Z">
            <w:rPr>
              <w:ins w:id="64" w:author="Kuchtíčková Lucie Ing." w:date="2021-05-05T11:17:00Z"/>
              <w:i/>
              <w:iCs/>
              <w:lang w:eastAsia="en-US"/>
            </w:rPr>
          </w:rPrChange>
        </w:rPr>
        <w:pPrChange w:id="65" w:author="Kuchtíčková Lucie Ing." w:date="2021-05-05T12:58:00Z">
          <w:pPr>
            <w:numPr>
              <w:numId w:val="15"/>
            </w:numPr>
            <w:ind w:left="1069" w:hanging="360"/>
          </w:pPr>
        </w:pPrChange>
      </w:pPr>
    </w:p>
    <w:p w14:paraId="727E2E3C" w14:textId="690672B4" w:rsidR="00894377" w:rsidRPr="00894377" w:rsidDel="00B44D18" w:rsidRDefault="00894377" w:rsidP="00894377">
      <w:pPr>
        <w:rPr>
          <w:del w:id="66" w:author="Kuchtíčková Lucie Ing." w:date="2021-05-05T12:57:00Z"/>
          <w:lang w:eastAsia="en-US"/>
          <w:rPrChange w:id="67" w:author="Kuchtíčková Lucie Ing." w:date="2021-05-05T11:17:00Z">
            <w:rPr>
              <w:del w:id="68" w:author="Kuchtíčková Lucie Ing." w:date="2021-05-05T12:57:00Z"/>
              <w:rFonts w:cs="Arial"/>
              <w:b w:val="0"/>
              <w:szCs w:val="22"/>
              <w:u w:val="none"/>
            </w:rPr>
          </w:rPrChange>
        </w:rPr>
        <w:pPrChange w:id="69" w:author="Kuchtíčková Lucie Ing." w:date="2021-05-05T11:16:00Z">
          <w:pPr>
            <w:pStyle w:val="TSlneksmlouvy"/>
            <w:keepNext w:val="0"/>
            <w:numPr>
              <w:ilvl w:val="1"/>
              <w:numId w:val="3"/>
            </w:numPr>
            <w:tabs>
              <w:tab w:val="num" w:pos="737"/>
            </w:tabs>
            <w:spacing w:before="120" w:after="120" w:line="288" w:lineRule="auto"/>
            <w:ind w:left="737" w:hanging="737"/>
            <w:jc w:val="both"/>
          </w:pPr>
        </w:pPrChange>
      </w:pP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70" w:name="_Ref376528450"/>
      <w:r w:rsidR="00EA6F75" w:rsidRPr="004D5F78">
        <w:rPr>
          <w:rFonts w:ascii="Arial" w:hAnsi="Arial" w:cs="Arial"/>
          <w:szCs w:val="22"/>
        </w:rPr>
        <w:t>T</w:t>
      </w:r>
      <w:r w:rsidR="008960AA" w:rsidRPr="004D5F78">
        <w:rPr>
          <w:rFonts w:ascii="Arial" w:hAnsi="Arial" w:cs="Arial"/>
          <w:szCs w:val="22"/>
        </w:rPr>
        <w:t>ermín plnění</w:t>
      </w:r>
      <w:bookmarkEnd w:id="70"/>
    </w:p>
    <w:p w14:paraId="016DB46C" w14:textId="6858C3E4" w:rsidR="008011A3" w:rsidRPr="004D5F78" w:rsidRDefault="008011A3" w:rsidP="00DB32E6">
      <w:pPr>
        <w:pStyle w:val="TSlneksmlouvy"/>
        <w:keepNext w:val="0"/>
        <w:numPr>
          <w:ilvl w:val="1"/>
          <w:numId w:val="3"/>
        </w:numPr>
        <w:spacing w:before="120" w:after="120" w:line="288" w:lineRule="auto"/>
        <w:jc w:val="left"/>
        <w:rPr>
          <w:rFonts w:cs="Arial"/>
          <w:b w:val="0"/>
          <w:szCs w:val="22"/>
          <w:u w:val="none"/>
        </w:rPr>
      </w:pPr>
      <w:bookmarkStart w:id="71" w:name="_Ref376374899"/>
      <w:bookmarkStart w:id="72"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následujících termínech:</w:t>
      </w:r>
      <w:bookmarkEnd w:id="71"/>
      <w:bookmarkEnd w:id="72"/>
    </w:p>
    <w:p w14:paraId="68AF43A3" w14:textId="2A74AE1A" w:rsidR="00A50845" w:rsidRDefault="00A50845" w:rsidP="00DB32E6">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98CBCB9" w14:textId="4C19D76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Projektová dokumentace</w:t>
      </w:r>
      <w:r w:rsidR="002B3C79">
        <w:rPr>
          <w:rStyle w:val="l-L2Char"/>
          <w:rFonts w:cs="Arial"/>
          <w:b w:val="0"/>
          <w:szCs w:val="22"/>
          <w:u w:val="none"/>
        </w:rPr>
        <w:t>:</w:t>
      </w:r>
      <w:r w:rsidRPr="00843160">
        <w:rPr>
          <w:rStyle w:val="l-L2Char"/>
          <w:rFonts w:cs="Arial"/>
          <w:b w:val="0"/>
          <w:szCs w:val="22"/>
          <w:u w:val="none"/>
        </w:rPr>
        <w:t xml:space="preserve"> </w:t>
      </w:r>
      <w:r w:rsidR="003C39B0">
        <w:rPr>
          <w:rFonts w:ascii="Arial" w:hAnsi="Arial" w:cs="Arial"/>
          <w:bCs/>
          <w:snapToGrid w:val="0"/>
          <w:szCs w:val="22"/>
        </w:rPr>
        <w:t>30. 6. 2022</w:t>
      </w:r>
      <w:r w:rsidRPr="00843160">
        <w:rPr>
          <w:rFonts w:ascii="Arial" w:hAnsi="Arial" w:cs="Arial"/>
          <w:bCs/>
          <w:snapToGrid w:val="0"/>
          <w:szCs w:val="22"/>
        </w:rPr>
        <w:t xml:space="preserve"> </w:t>
      </w:r>
    </w:p>
    <w:p w14:paraId="0730DC94" w14:textId="404167FC"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w:t>
      </w:r>
      <w:proofErr w:type="spellStart"/>
      <w:r w:rsidRPr="00843160">
        <w:rPr>
          <w:rStyle w:val="l-L2Char"/>
          <w:rFonts w:cs="Arial"/>
          <w:b w:val="0"/>
          <w:szCs w:val="22"/>
          <w:u w:val="none"/>
        </w:rPr>
        <w:t>stavební</w:t>
      </w:r>
      <w:del w:id="73" w:author="Bílek Robert Mgr." w:date="2021-05-04T13:19:00Z">
        <w:r w:rsidRPr="00843160" w:rsidDel="00E24C64">
          <w:rPr>
            <w:rStyle w:val="l-L2Char"/>
            <w:rFonts w:cs="Arial"/>
            <w:b w:val="0"/>
            <w:szCs w:val="22"/>
            <w:u w:val="none"/>
          </w:rPr>
          <w:delText xml:space="preserve"> </w:delText>
        </w:r>
      </w:del>
      <w:r w:rsidRPr="00843160">
        <w:rPr>
          <w:rStyle w:val="l-L2Char"/>
          <w:rFonts w:cs="Arial"/>
          <w:b w:val="0"/>
          <w:szCs w:val="22"/>
          <w:u w:val="none"/>
        </w:rPr>
        <w:t>povolení</w:t>
      </w:r>
      <w:proofErr w:type="spellEnd"/>
      <w:r w:rsidRPr="00843160">
        <w:rPr>
          <w:rStyle w:val="l-L2Char"/>
          <w:rFonts w:cs="Arial"/>
          <w:b w:val="0"/>
          <w:szCs w:val="22"/>
          <w:u w:val="none"/>
        </w:rPr>
        <w:t xml:space="preserve"> (rozhodnutí s doložkou právní moci)</w:t>
      </w:r>
      <w:r w:rsidR="00476EEB">
        <w:rPr>
          <w:rStyle w:val="l-L2Char"/>
          <w:rFonts w:cs="Arial"/>
          <w:b w:val="0"/>
          <w:szCs w:val="22"/>
          <w:u w:val="none"/>
        </w:rPr>
        <w:t>:</w:t>
      </w:r>
      <w:r w:rsidRPr="00843160">
        <w:rPr>
          <w:rStyle w:val="l-L2Char"/>
          <w:rFonts w:cs="Arial"/>
          <w:b w:val="0"/>
          <w:szCs w:val="22"/>
          <w:u w:val="none"/>
        </w:rPr>
        <w:t xml:space="preserve"> </w:t>
      </w:r>
      <w:r w:rsidR="003C39B0">
        <w:rPr>
          <w:rFonts w:ascii="Arial" w:hAnsi="Arial" w:cs="Arial"/>
          <w:bCs/>
          <w:snapToGrid w:val="0"/>
          <w:szCs w:val="22"/>
        </w:rPr>
        <w:t>19. 10. 2022</w:t>
      </w:r>
    </w:p>
    <w:p w14:paraId="361EBCEB" w14:textId="184912A3"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5947E2C7" w:rsidR="001D70C2" w:rsidRDefault="001D70C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4AC3A452" w14:textId="17F1DD33" w:rsidR="00712A60" w:rsidRPr="00B45D56" w:rsidRDefault="00932E7A" w:rsidP="00DB32E6">
      <w:pPr>
        <w:pStyle w:val="l-L1"/>
        <w:keepNext w:val="0"/>
        <w:numPr>
          <w:ilvl w:val="1"/>
          <w:numId w:val="3"/>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se skládá ze dvou etap:</w:t>
      </w:r>
      <w:r w:rsidR="00712A60" w:rsidRPr="003B5DCD">
        <w:rPr>
          <w:rStyle w:val="l-L2Char"/>
          <w:rFonts w:cs="Arial"/>
          <w:b w:val="0"/>
          <w:szCs w:val="22"/>
          <w:u w:val="none"/>
        </w:rPr>
        <w:t xml:space="preserve"> </w:t>
      </w:r>
    </w:p>
    <w:p w14:paraId="4E83C9D6" w14:textId="77777777" w:rsidR="00712A60" w:rsidRPr="00B45D56" w:rsidRDefault="00712A60" w:rsidP="00712A60">
      <w:pPr>
        <w:pStyle w:val="l-L1"/>
        <w:keepNext w:val="0"/>
        <w:numPr>
          <w:ilvl w:val="0"/>
          <w:numId w:val="0"/>
        </w:numPr>
        <w:spacing w:before="120" w:after="120"/>
        <w:ind w:left="737"/>
        <w:jc w:val="both"/>
        <w:rPr>
          <w:rStyle w:val="l-L2Char"/>
          <w:rFonts w:cs="Arial"/>
          <w:b w:val="0"/>
          <w:szCs w:val="22"/>
          <w:u w:val="none"/>
        </w:rPr>
      </w:pPr>
      <w:r w:rsidRPr="00B45D56">
        <w:rPr>
          <w:rStyle w:val="l-L2Char"/>
          <w:rFonts w:cs="Arial"/>
          <w:b w:val="0"/>
          <w:szCs w:val="22"/>
          <w:u w:val="none"/>
        </w:rPr>
        <w:t>a) vypracování projektové dokumentace</w:t>
      </w:r>
    </w:p>
    <w:p w14:paraId="75D3EDAB" w14:textId="574FDD12"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B45D56">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36F30E6D" w14:textId="465CC79D" w:rsidR="006A2FB2" w:rsidRPr="004D5F78" w:rsidRDefault="006A2FB2" w:rsidP="00DB32E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257D4B5C" w14:textId="7062A80D" w:rsidR="008C4E63" w:rsidRPr="004D5F78" w:rsidRDefault="0013772F"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w:t>
      </w:r>
      <w:r w:rsidR="0001325F">
        <w:rPr>
          <w:rStyle w:val="l-L2Char"/>
          <w:rFonts w:cs="Arial"/>
          <w:b w:val="0"/>
          <w:szCs w:val="22"/>
          <w:u w:val="none"/>
        </w:rPr>
        <w:br/>
      </w:r>
      <w:r w:rsidR="00054689" w:rsidRPr="00054689">
        <w:rPr>
          <w:rStyle w:val="l-L2Char"/>
          <w:rFonts w:cs="Arial"/>
          <w:b w:val="0"/>
          <w:szCs w:val="22"/>
          <w:u w:val="none"/>
        </w:rPr>
        <w:t>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w:t>
      </w:r>
      <w:r w:rsidR="0001325F">
        <w:rPr>
          <w:rStyle w:val="l-L2Char"/>
          <w:rFonts w:cs="Arial"/>
          <w:b w:val="0"/>
          <w:szCs w:val="22"/>
          <w:u w:val="none"/>
        </w:rPr>
        <w:br/>
      </w:r>
      <w:r w:rsidR="00054689" w:rsidRPr="00054689">
        <w:rPr>
          <w:rStyle w:val="l-L2Char"/>
          <w:rFonts w:cs="Arial"/>
          <w:b w:val="0"/>
          <w:szCs w:val="22"/>
          <w:u w:val="none"/>
        </w:rPr>
        <w:t xml:space="preserve">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6FBBD6CE" w14:textId="7BCFE6C6" w:rsidR="001D70C2" w:rsidRPr="004D5F78" w:rsidRDefault="00DE5AF1"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62C666A5" w:rsidR="00DE5AF1" w:rsidRPr="004D5F78" w:rsidRDefault="001D70C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6C16DC20" w14:textId="2D35C1A4" w:rsidR="00C30DBF" w:rsidRPr="004D5F78" w:rsidRDefault="00C30DBF"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4407A04D" w14:textId="0D7E82B0" w:rsidR="0005524A" w:rsidRDefault="003F63A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5CEA5DD5" w14:textId="138FF9E9" w:rsidR="00712A60" w:rsidRPr="00712A60" w:rsidRDefault="00712A60" w:rsidP="00DB32E6">
      <w:pPr>
        <w:pStyle w:val="l-L1"/>
        <w:keepNext w:val="0"/>
        <w:numPr>
          <w:ilvl w:val="1"/>
          <w:numId w:val="3"/>
        </w:numPr>
        <w:spacing w:before="120" w:after="120" w:line="276" w:lineRule="auto"/>
        <w:jc w:val="both"/>
        <w:rPr>
          <w:rStyle w:val="l-L2Char"/>
          <w:rFonts w:cs="Arial"/>
          <w:b w:val="0"/>
          <w:szCs w:val="22"/>
          <w:highlight w:val="green"/>
          <w:u w:val="none"/>
        </w:rPr>
      </w:pPr>
      <w:r w:rsidRPr="009571B3">
        <w:rPr>
          <w:rStyle w:val="l-L2Char"/>
          <w:rFonts w:cs="Arial"/>
          <w:b w:val="0"/>
          <w:szCs w:val="22"/>
          <w:u w:val="none"/>
        </w:rPr>
        <w:t>V případě zajištění stavebního</w:t>
      </w:r>
      <w:r w:rsidRPr="007D0328">
        <w:rPr>
          <w:rStyle w:val="l-L2Char"/>
          <w:rFonts w:cs="Arial"/>
          <w:b w:val="0"/>
          <w:szCs w:val="22"/>
          <w:u w:val="none"/>
        </w:rPr>
        <w:t xml:space="preserve"> povolení zhotovitelem dle čl. I. </w:t>
      </w:r>
      <w:proofErr w:type="spellStart"/>
      <w:r w:rsidRPr="007D0328">
        <w:rPr>
          <w:rStyle w:val="l-L2Char"/>
          <w:rFonts w:cs="Arial"/>
          <w:b w:val="0"/>
          <w:szCs w:val="22"/>
          <w:u w:val="none"/>
        </w:rPr>
        <w:t>odst</w:t>
      </w:r>
      <w:proofErr w:type="spellEnd"/>
      <w:r w:rsidRPr="007D0328">
        <w:rPr>
          <w:rStyle w:val="l-L2Char"/>
          <w:rFonts w:cs="Arial"/>
          <w:b w:val="0"/>
          <w:szCs w:val="22"/>
          <w:u w:val="none"/>
        </w:rPr>
        <w:t xml:space="preserve"> 1.3. bude cena</w:t>
      </w:r>
      <w:r w:rsidRPr="004759CC">
        <w:rPr>
          <w:rStyle w:val="l-L2Char"/>
          <w:rFonts w:cs="Arial"/>
          <w:b w:val="0"/>
          <w:szCs w:val="22"/>
          <w:u w:val="none"/>
        </w:rPr>
        <w:t xml:space="preserve"> </w:t>
      </w:r>
      <w:r w:rsidRPr="009571B3">
        <w:rPr>
          <w:rStyle w:val="l-L2Char"/>
          <w:rFonts w:cs="Arial"/>
          <w:b w:val="0"/>
          <w:szCs w:val="22"/>
          <w:u w:val="none"/>
        </w:rPr>
        <w:t>uhrazena na základě dvou faktur. První faktura bude uhrazena objednat</w:t>
      </w:r>
      <w:r w:rsidRPr="007D0328">
        <w:rPr>
          <w:rStyle w:val="l-L2Char"/>
          <w:rFonts w:cs="Arial"/>
          <w:b w:val="0"/>
          <w:szCs w:val="22"/>
          <w:u w:val="none"/>
        </w:rPr>
        <w:t>elem po řádném</w:t>
      </w:r>
      <w:r w:rsidRPr="004759CC">
        <w:rPr>
          <w:rStyle w:val="l-L2Char"/>
          <w:rFonts w:cs="Arial"/>
          <w:b w:val="0"/>
          <w:szCs w:val="22"/>
          <w:u w:val="none"/>
        </w:rPr>
        <w:t xml:space="preserve"> převzetí projektové dokumentace objednatelem, druhá faktura bude nejdříve uhrazena objednatelem po právní moci </w:t>
      </w:r>
      <w:proofErr w:type="gramStart"/>
      <w:r w:rsidRPr="004759CC">
        <w:rPr>
          <w:rStyle w:val="l-L2Char"/>
          <w:rFonts w:cs="Arial"/>
          <w:b w:val="0"/>
          <w:szCs w:val="22"/>
          <w:u w:val="none"/>
        </w:rPr>
        <w:t>rozhodnutí - stavební</w:t>
      </w:r>
      <w:proofErr w:type="gramEnd"/>
      <w:r w:rsidRPr="004759CC">
        <w:rPr>
          <w:rStyle w:val="l-L2Char"/>
          <w:rFonts w:cs="Arial"/>
          <w:b w:val="0"/>
          <w:szCs w:val="22"/>
          <w:u w:val="none"/>
        </w:rPr>
        <w:t xml:space="preserve"> povolení.</w:t>
      </w:r>
    </w:p>
    <w:p w14:paraId="739D7A5E" w14:textId="77777777" w:rsidR="008B55DF"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4968458C" w:rsidR="00532A42" w:rsidRPr="004D5F78" w:rsidRDefault="00532A42" w:rsidP="00DB32E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7088D79" w14:textId="77777777" w:rsidR="00C75A45" w:rsidRPr="004D5F78" w:rsidRDefault="00C75A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18BE546A" w14:textId="05F10ECB" w:rsidR="00B45D56" w:rsidRPr="004D5F78" w:rsidRDefault="00C75A45" w:rsidP="00B45D56">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w:t>
      </w:r>
      <w:r w:rsidR="00B45D56" w:rsidRPr="000E6411">
        <w:rPr>
          <w:rFonts w:ascii="Arial" w:hAnsi="Arial" w:cs="Arial"/>
          <w:b w:val="0"/>
          <w:szCs w:val="22"/>
          <w:u w:val="none"/>
          <w:lang w:eastAsia="cs-CZ"/>
        </w:rPr>
        <w:t xml:space="preserve">KPÚ pro JMK, Pobočka </w:t>
      </w:r>
      <w:proofErr w:type="gramStart"/>
      <w:r w:rsidR="00B45D56" w:rsidRPr="000E6411">
        <w:rPr>
          <w:rFonts w:ascii="Arial" w:hAnsi="Arial" w:cs="Arial"/>
          <w:b w:val="0"/>
          <w:szCs w:val="22"/>
          <w:u w:val="none"/>
          <w:lang w:eastAsia="cs-CZ"/>
        </w:rPr>
        <w:t xml:space="preserve">Blansko,   </w:t>
      </w:r>
      <w:proofErr w:type="gramEnd"/>
      <w:r w:rsidR="00B45D56" w:rsidRPr="000E6411">
        <w:rPr>
          <w:rFonts w:ascii="Arial" w:hAnsi="Arial" w:cs="Arial"/>
          <w:b w:val="0"/>
          <w:szCs w:val="22"/>
          <w:u w:val="none"/>
          <w:lang w:eastAsia="cs-CZ"/>
        </w:rPr>
        <w:t xml:space="preserve">                </w:t>
      </w:r>
      <w:r w:rsidR="00B45D56">
        <w:rPr>
          <w:rFonts w:ascii="Arial" w:hAnsi="Arial" w:cs="Arial"/>
          <w:b w:val="0"/>
          <w:szCs w:val="22"/>
          <w:u w:val="none"/>
          <w:lang w:eastAsia="cs-CZ"/>
        </w:rPr>
        <w:t xml:space="preserve">   </w:t>
      </w:r>
      <w:r w:rsidR="00B45D56" w:rsidRPr="000E6411">
        <w:rPr>
          <w:rFonts w:ascii="Arial" w:hAnsi="Arial" w:cs="Arial"/>
          <w:b w:val="0"/>
          <w:szCs w:val="22"/>
          <w:u w:val="none"/>
          <w:lang w:eastAsia="cs-CZ"/>
        </w:rPr>
        <w:t>Poříčí 1569/18, 678 42 Blansk</w:t>
      </w:r>
      <w:r w:rsidR="00B45D56">
        <w:rPr>
          <w:rFonts w:ascii="Arial" w:hAnsi="Arial" w:cs="Arial"/>
          <w:b w:val="0"/>
          <w:szCs w:val="22"/>
          <w:u w:val="none"/>
          <w:lang w:eastAsia="cs-CZ"/>
        </w:rPr>
        <w:t xml:space="preserve">o.     </w:t>
      </w:r>
      <w:r w:rsidR="00B45D56" w:rsidRPr="004D5F78">
        <w:rPr>
          <w:rStyle w:val="l-L2Char"/>
          <w:rFonts w:cs="Arial"/>
          <w:b w:val="0"/>
          <w:szCs w:val="22"/>
          <w:u w:val="none"/>
        </w:rPr>
        <w:t xml:space="preserve"> </w:t>
      </w:r>
    </w:p>
    <w:p w14:paraId="747EE6F8" w14:textId="7A14E4FB" w:rsidR="00532A42" w:rsidRDefault="00532A42" w:rsidP="00DB32E6">
      <w:pPr>
        <w:pStyle w:val="l-L1"/>
        <w:keepNext w:val="0"/>
        <w:numPr>
          <w:ilvl w:val="1"/>
          <w:numId w:val="3"/>
        </w:numPr>
        <w:spacing w:before="120" w:after="120"/>
        <w:jc w:val="both"/>
        <w:rPr>
          <w:ins w:id="74" w:author="Kuchtíčková Lucie Ing." w:date="2021-05-05T12:58:00Z"/>
          <w:rStyle w:val="l-L2Char"/>
          <w:rFonts w:cs="Arial"/>
          <w:b w:val="0"/>
          <w:szCs w:val="22"/>
          <w:u w:val="none"/>
        </w:rPr>
      </w:pPr>
      <w:r w:rsidRPr="004D5F78">
        <w:rPr>
          <w:rFonts w:ascii="Arial" w:hAnsi="Arial" w:cs="Arial"/>
          <w:b w:val="0"/>
          <w:szCs w:val="22"/>
          <w:u w:val="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0EA16C72" w14:textId="77777777" w:rsidR="00B44D18" w:rsidRPr="005202FA" w:rsidRDefault="00B44D18" w:rsidP="00B44D18">
      <w:pPr>
        <w:pStyle w:val="l-L1"/>
        <w:rPr>
          <w:rStyle w:val="l-L2Char"/>
          <w:rFonts w:cs="Arial"/>
          <w:b w:val="0"/>
          <w:szCs w:val="22"/>
          <w:u w:val="none"/>
        </w:rPr>
        <w:pPrChange w:id="75" w:author="Kuchtíčková Lucie Ing." w:date="2021-05-05T12:58:00Z">
          <w:pPr>
            <w:pStyle w:val="l-L1"/>
            <w:keepNext w:val="0"/>
            <w:numPr>
              <w:ilvl w:val="1"/>
            </w:numPr>
            <w:tabs>
              <w:tab w:val="num" w:pos="737"/>
            </w:tabs>
            <w:spacing w:before="120" w:after="120"/>
            <w:ind w:left="737" w:hanging="737"/>
            <w:jc w:val="both"/>
          </w:pPr>
        </w:pPrChange>
      </w:pP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464D3865" w14:textId="2DC2A962" w:rsidR="00C52BAE" w:rsidRPr="004D5F78" w:rsidRDefault="00A50845"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3838DA29" w:rsidR="005844C4" w:rsidRPr="004D5F78" w:rsidRDefault="00863B5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B45D56">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B45D56">
        <w:rPr>
          <w:rStyle w:val="l-L2Char"/>
          <w:rFonts w:cs="Arial"/>
          <w:b w:val="0"/>
          <w:szCs w:val="22"/>
          <w:u w:val="none"/>
        </w:rPr>
        <w:t>.</w:t>
      </w:r>
    </w:p>
    <w:p w14:paraId="1AFFD350" w14:textId="4A77E761"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DB32E6">
      <w:pPr>
        <w:pStyle w:val="l-L1"/>
        <w:keepNext w:val="0"/>
        <w:numPr>
          <w:ilvl w:val="1"/>
          <w:numId w:val="3"/>
        </w:numPr>
        <w:spacing w:before="120" w:after="120"/>
        <w:jc w:val="left"/>
        <w:rPr>
          <w:rStyle w:val="l-L2Char"/>
          <w:rFonts w:cs="Arial"/>
          <w:b w:val="0"/>
          <w:szCs w:val="22"/>
          <w:u w:val="none"/>
        </w:rPr>
      </w:pPr>
      <w:bookmarkStart w:id="7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6"/>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5C498BD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1602F9B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2ED1531C"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44F75D5C" w14:textId="77777777" w:rsidR="004D037A" w:rsidRPr="004D5F78" w:rsidRDefault="00C32521"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0941CA9B" w:rsidR="004D037A" w:rsidRDefault="004D037A"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6F1624A6" w14:textId="792C2805" w:rsidR="00661CD2" w:rsidRPr="005202FA" w:rsidRDefault="00261C1F" w:rsidP="00DB32E6">
      <w:pPr>
        <w:pStyle w:val="l-L1"/>
        <w:keepNext w:val="0"/>
        <w:numPr>
          <w:ilvl w:val="1"/>
          <w:numId w:val="3"/>
        </w:numPr>
        <w:spacing w:before="120" w:after="120"/>
        <w:jc w:val="both"/>
        <w:rPr>
          <w:rStyle w:val="l-L2Char"/>
          <w:rFonts w:cs="Arial"/>
          <w:b w:val="0"/>
          <w:szCs w:val="22"/>
          <w:highlight w:val="green"/>
          <w:u w:val="none"/>
        </w:rPr>
      </w:pPr>
      <w:r w:rsidRPr="00261C1F">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w:t>
      </w:r>
      <w:r w:rsidR="00B45D56">
        <w:rPr>
          <w:rFonts w:ascii="Arial" w:hAnsi="Arial" w:cs="Arial"/>
          <w:b w:val="0"/>
          <w:iCs/>
          <w:szCs w:val="22"/>
          <w:u w:val="none"/>
        </w:rPr>
        <w:t xml:space="preserve">          </w:t>
      </w:r>
      <w:r w:rsidRPr="00261C1F">
        <w:rPr>
          <w:rFonts w:ascii="Arial" w:hAnsi="Arial" w:cs="Arial"/>
          <w:b w:val="0"/>
          <w:iCs/>
          <w:szCs w:val="22"/>
          <w:u w:val="none"/>
        </w:rPr>
        <w:t xml:space="preserve">č. 110/2019 Sb. o zpracování osobních údajů </w:t>
      </w:r>
      <w:proofErr w:type="gramStart"/>
      <w:r w:rsidRPr="00261C1F">
        <w:rPr>
          <w:rFonts w:ascii="Arial" w:hAnsi="Arial" w:cs="Arial"/>
          <w:b w:val="0"/>
          <w:iCs/>
          <w:szCs w:val="22"/>
          <w:u w:val="none"/>
        </w:rPr>
        <w:t>a  nařízením</w:t>
      </w:r>
      <w:proofErr w:type="gramEnd"/>
      <w:r w:rsidRPr="00261C1F">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0A83251C" w14:textId="320F8187" w:rsidR="00712A60" w:rsidRPr="00D72186" w:rsidRDefault="00712A60" w:rsidP="00DB32E6">
      <w:pPr>
        <w:pStyle w:val="Odstavecseseznamem"/>
        <w:numPr>
          <w:ilvl w:val="1"/>
          <w:numId w:val="3"/>
        </w:numPr>
        <w:spacing w:after="200" w:line="276" w:lineRule="auto"/>
        <w:jc w:val="both"/>
        <w:rPr>
          <w:rFonts w:cs="Arial"/>
          <w:szCs w:val="22"/>
          <w:highlight w:val="green"/>
        </w:rPr>
      </w:pPr>
      <w:bookmarkStart w:id="77" w:name="_Hlk19543338"/>
      <w:r w:rsidRPr="00843160">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bookmarkStart w:id="78" w:name="_Hlk65573469"/>
      <w:r w:rsidR="00BE7D2F" w:rsidRPr="00BE7D2F">
        <w:rPr>
          <w:rFonts w:cs="Arial"/>
          <w:szCs w:val="22"/>
        </w:rPr>
        <w:t>minimálně ve výši nabídkové ceny včetně DPH uvedené v čl. V odst. 5.2 této smlouvy</w:t>
      </w:r>
      <w:bookmarkEnd w:id="78"/>
      <w:r w:rsidR="00BE7D2F" w:rsidRPr="00BE7D2F">
        <w:rPr>
          <w:rFonts w:cs="Arial"/>
          <w:szCs w:val="22"/>
        </w:rPr>
        <w:t xml:space="preserve">. </w:t>
      </w:r>
      <w:r w:rsidRPr="00843160">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843160">
        <w:rPr>
          <w:rFonts w:cs="Arial"/>
          <w:szCs w:val="22"/>
        </w:rPr>
        <w:t>Na žád</w:t>
      </w:r>
      <w:r w:rsidR="00261C1F" w:rsidRPr="00261C1F">
        <w:rPr>
          <w:rFonts w:cs="Arial"/>
          <w:szCs w:val="22"/>
        </w:rPr>
        <w:t xml:space="preserve">ost objednatele je zhotovitel </w:t>
      </w:r>
      <w:proofErr w:type="gramStart"/>
      <w:r w:rsidR="00261C1F" w:rsidRPr="00261C1F">
        <w:rPr>
          <w:rFonts w:cs="Arial"/>
          <w:szCs w:val="22"/>
        </w:rPr>
        <w:t>povinen  kdykoliv</w:t>
      </w:r>
      <w:proofErr w:type="gramEnd"/>
      <w:r w:rsidR="00261C1F" w:rsidRPr="00261C1F">
        <w:rPr>
          <w:rFonts w:cs="Arial"/>
          <w:szCs w:val="22"/>
        </w:rPr>
        <w:t xml:space="preserve"> </w:t>
      </w:r>
      <w:r w:rsidR="00261C1F" w:rsidRPr="00843160">
        <w:rPr>
          <w:rFonts w:cs="Arial"/>
          <w:szCs w:val="22"/>
        </w:rPr>
        <w:t>předložit</w:t>
      </w:r>
      <w:r w:rsidR="00261C1F" w:rsidRPr="00261C1F">
        <w:rPr>
          <w:rFonts w:cs="Arial"/>
          <w:szCs w:val="22"/>
        </w:rPr>
        <w:t xml:space="preserve"> ve lhůtě 3 dnů uspokojivé doklady o tom, že pojistná smlouvy uzavřené zhotovitelem jsou a zůstávají v platnosti a účinnosti po celou dobu trvání této smlouvy a záruční doby z ní vyplývající.</w:t>
      </w:r>
    </w:p>
    <w:bookmarkEnd w:id="77"/>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79" w:name="_Ref376798291"/>
      <w:r w:rsidRPr="004D5F78">
        <w:rPr>
          <w:rFonts w:ascii="Arial" w:hAnsi="Arial" w:cs="Arial"/>
          <w:szCs w:val="22"/>
        </w:rPr>
        <w:t>Licenční ujednání</w:t>
      </w:r>
      <w:bookmarkEnd w:id="79"/>
    </w:p>
    <w:p w14:paraId="63895710" w14:textId="13325046" w:rsidR="009D39E8" w:rsidRPr="004D5F78" w:rsidRDefault="009D39E8" w:rsidP="00DB32E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1F390372" w:rsidR="006431F2" w:rsidRDefault="009D39E8" w:rsidP="00DB32E6">
      <w:pPr>
        <w:pStyle w:val="TSlneksmlouvy"/>
        <w:keepNext w:val="0"/>
        <w:numPr>
          <w:ilvl w:val="1"/>
          <w:numId w:val="3"/>
        </w:numPr>
        <w:spacing w:before="120" w:after="120" w:line="288" w:lineRule="auto"/>
        <w:jc w:val="both"/>
        <w:rPr>
          <w:ins w:id="80" w:author="Kuchtíčková Lucie Ing." w:date="2021-05-05T12:58:00Z"/>
          <w:rFonts w:cs="Arial"/>
          <w:b w:val="0"/>
          <w:szCs w:val="22"/>
          <w:u w:val="none"/>
        </w:rPr>
      </w:pPr>
      <w:r w:rsidRPr="004D5F78">
        <w:rPr>
          <w:rFonts w:cs="Arial"/>
          <w:b w:val="0"/>
          <w:szCs w:val="22"/>
          <w:u w:val="none"/>
        </w:rPr>
        <w:t>Objednatel je oprávněn předmět ochrany upravit či jinak měnit, a to bez souhlasu zhotovitele.</w:t>
      </w:r>
    </w:p>
    <w:p w14:paraId="6945E668" w14:textId="39A51440" w:rsidR="00B44D18" w:rsidRDefault="00B44D18" w:rsidP="00B44D18">
      <w:pPr>
        <w:rPr>
          <w:ins w:id="81" w:author="Kuchtíčková Lucie Ing." w:date="2021-05-05T12:58:00Z"/>
          <w:lang w:eastAsia="en-US"/>
        </w:rPr>
      </w:pPr>
    </w:p>
    <w:p w14:paraId="0D06A761" w14:textId="534FFCB1" w:rsidR="00B44D18" w:rsidRDefault="00B44D18" w:rsidP="00B44D18">
      <w:pPr>
        <w:rPr>
          <w:ins w:id="82" w:author="Kuchtíčková Lucie Ing." w:date="2021-05-05T12:58:00Z"/>
          <w:lang w:eastAsia="en-US"/>
        </w:rPr>
      </w:pPr>
    </w:p>
    <w:p w14:paraId="3E9E04F1" w14:textId="77777777" w:rsidR="00B44D18" w:rsidRPr="00B44D18" w:rsidRDefault="00B44D18" w:rsidP="00B44D18">
      <w:pPr>
        <w:rPr>
          <w:lang w:eastAsia="en-US"/>
          <w:rPrChange w:id="83" w:author="Kuchtíčková Lucie Ing." w:date="2021-05-05T12:58:00Z">
            <w:rPr>
              <w:rFonts w:cs="Arial"/>
              <w:b w:val="0"/>
              <w:szCs w:val="22"/>
              <w:u w:val="none"/>
            </w:rPr>
          </w:rPrChange>
        </w:rPr>
        <w:pPrChange w:id="84" w:author="Kuchtíčková Lucie Ing." w:date="2021-05-05T12:58:00Z">
          <w:pPr>
            <w:pStyle w:val="TSlneksmlouvy"/>
            <w:keepNext w:val="0"/>
            <w:numPr>
              <w:ilvl w:val="1"/>
              <w:numId w:val="3"/>
            </w:numPr>
            <w:tabs>
              <w:tab w:val="num" w:pos="737"/>
            </w:tabs>
            <w:spacing w:before="120" w:after="120" w:line="288" w:lineRule="auto"/>
            <w:ind w:left="737" w:hanging="737"/>
            <w:jc w:val="both"/>
          </w:pPr>
        </w:pPrChange>
      </w:pP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7C7272DD" w:rsidR="00806017" w:rsidRPr="004D5F78" w:rsidRDefault="0080601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či jeho části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 2 z ceny dílčího plnění dle Smlouvy  za každý byť i jen započatý den prodlení.</w:t>
      </w:r>
    </w:p>
    <w:p w14:paraId="6E339BF8" w14:textId="2A63A846" w:rsidR="00666E0D" w:rsidRDefault="00666E0D"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22D71ED5" w14:textId="4ACE3B76" w:rsidR="00E44EC3" w:rsidRPr="004B56B1" w:rsidRDefault="00E44EC3" w:rsidP="00DB32E6">
      <w:pPr>
        <w:pStyle w:val="l-L1"/>
        <w:keepNext w:val="0"/>
        <w:numPr>
          <w:ilvl w:val="1"/>
          <w:numId w:val="3"/>
        </w:numPr>
        <w:spacing w:before="120" w:after="120"/>
        <w:jc w:val="both"/>
        <w:rPr>
          <w:rStyle w:val="l-L2Char"/>
          <w:rFonts w:cs="Arial"/>
          <w:b w:val="0"/>
          <w:bCs/>
          <w:szCs w:val="22"/>
          <w:u w:val="none"/>
        </w:rPr>
      </w:pPr>
      <w:r w:rsidRPr="004B56B1">
        <w:rPr>
          <w:rStyle w:val="l-L2Char"/>
          <w:rFonts w:cs="Arial"/>
          <w:b w:val="0"/>
          <w:bCs/>
          <w:szCs w:val="22"/>
          <w:u w:val="none"/>
        </w:rPr>
        <w:t>V případě porušení povinnosti zajištění stavebního povolení zhotovitelem je objednatel oprávněn požadovat uhrazení smluvní pokuty ve výši 50 000 Kč.</w:t>
      </w:r>
    </w:p>
    <w:p w14:paraId="158A040B" w14:textId="7729FF7F" w:rsidR="003B5DCD" w:rsidRPr="003B5DCD" w:rsidRDefault="003B5DCD" w:rsidP="00DB32E6">
      <w:pPr>
        <w:pStyle w:val="Odstavecseseznamem"/>
        <w:numPr>
          <w:ilvl w:val="1"/>
          <w:numId w:val="3"/>
        </w:numPr>
        <w:jc w:val="both"/>
        <w:rPr>
          <w:rStyle w:val="l-L2Char"/>
          <w:szCs w:val="22"/>
          <w:lang w:eastAsia="en-US"/>
        </w:rPr>
      </w:pPr>
      <w:r w:rsidRPr="00AE265B">
        <w:rPr>
          <w:szCs w:val="22"/>
          <w:lang w:eastAsia="en-US"/>
        </w:rPr>
        <w:t xml:space="preserve">V ostatních případech nedodržení povinností zhotovitele vyplývajících z ustanovení této smlouvy se sjednává smluvní pokuta </w:t>
      </w:r>
      <w:r w:rsidRPr="004B56B1">
        <w:rPr>
          <w:szCs w:val="22"/>
          <w:lang w:eastAsia="en-US"/>
        </w:rPr>
        <w:t xml:space="preserve">ve výši </w:t>
      </w:r>
      <w:r w:rsidRPr="004B56B1">
        <w:rPr>
          <w:szCs w:val="22"/>
          <w:lang w:val="en-US"/>
        </w:rPr>
        <w:t xml:space="preserve">2 500 </w:t>
      </w:r>
      <w:proofErr w:type="spellStart"/>
      <w:r w:rsidRPr="004B56B1">
        <w:rPr>
          <w:szCs w:val="22"/>
          <w:lang w:val="en-US"/>
        </w:rPr>
        <w:t>Kč</w:t>
      </w:r>
      <w:proofErr w:type="spellEnd"/>
      <w:r w:rsidRPr="004B56B1">
        <w:rPr>
          <w:szCs w:val="22"/>
        </w:rPr>
        <w:t xml:space="preserve"> </w:t>
      </w:r>
      <w:r w:rsidRPr="004B56B1">
        <w:rPr>
          <w:szCs w:val="22"/>
          <w:lang w:eastAsia="en-US"/>
        </w:rPr>
        <w:t>za každý</w:t>
      </w:r>
      <w:r w:rsidRPr="00AE265B">
        <w:rPr>
          <w:szCs w:val="22"/>
          <w:lang w:eastAsia="en-US"/>
        </w:rPr>
        <w:t xml:space="preserve"> jednotlivý případ porušení povinnosti zhotovitele. Toto ustanovení o smluvní pokutě neruší právo objednatele na náhradu škody v plném rozsahu, které mu vznikne porušením povinností zhotovitele.</w:t>
      </w:r>
    </w:p>
    <w:p w14:paraId="4CF371A7" w14:textId="77777777" w:rsidR="000B713E" w:rsidRPr="004D5F78" w:rsidRDefault="000B713E"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2367D459" w:rsidR="00DF44DE" w:rsidRPr="004D5F78" w:rsidRDefault="00DF44DE"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6DC72303" w:rsidR="00E23090" w:rsidRDefault="00E23090" w:rsidP="00DB32E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7B2CD92E" w14:textId="77777777" w:rsidR="00CD1317" w:rsidRPr="00CD1317" w:rsidRDefault="00CD1317" w:rsidP="00DB32E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0294BCEA" w14:textId="77777777" w:rsidR="00CD1317" w:rsidRPr="00CD1317" w:rsidRDefault="00CD1317" w:rsidP="00DB32E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BCEF35E" w14:textId="0D49C4D5" w:rsidR="00E839E9" w:rsidRDefault="00E839E9">
      <w:pPr>
        <w:spacing w:after="0" w:line="240" w:lineRule="auto"/>
        <w:rPr>
          <w:rStyle w:val="l-L2Char"/>
          <w:rFonts w:cs="Arial"/>
          <w:szCs w:val="22"/>
          <w:lang w:eastAsia="en-US"/>
        </w:rPr>
      </w:pPr>
      <w:r>
        <w:rPr>
          <w:rStyle w:val="l-L2Char"/>
          <w:rFonts w:cs="Arial"/>
          <w:szCs w:val="22"/>
          <w:lang w:eastAsia="en-US"/>
        </w:rPr>
        <w:br w:type="page"/>
      </w:r>
    </w:p>
    <w:p w14:paraId="6210D2A1" w14:textId="77777777" w:rsidR="00CD1317" w:rsidRPr="004D5F78" w:rsidRDefault="00CD1317" w:rsidP="003B5DCD">
      <w:pPr>
        <w:ind w:left="737"/>
        <w:jc w:val="both"/>
        <w:rPr>
          <w:rStyle w:val="l-L2Char"/>
          <w:rFonts w:cs="Arial"/>
          <w:szCs w:val="22"/>
          <w:lang w:eastAsia="en-US"/>
        </w:rPr>
      </w:pPr>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EE35A9" w:rsidRDefault="00EE35A9" w:rsidP="00DB32E6">
      <w:pPr>
        <w:pStyle w:val="Odstavecseseznamem"/>
        <w:numPr>
          <w:ilvl w:val="1"/>
          <w:numId w:val="3"/>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1BABF5E5" w14:textId="614A0D82" w:rsidR="00EE35A9" w:rsidRPr="00843160" w:rsidRDefault="00EE35A9" w:rsidP="00DB32E6">
      <w:pPr>
        <w:pStyle w:val="l-L1"/>
        <w:numPr>
          <w:ilvl w:val="1"/>
          <w:numId w:val="3"/>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7A200FC6" w14:textId="5ACB7BAA" w:rsidR="00EE35A9" w:rsidRPr="00843160" w:rsidRDefault="00EE35A9" w:rsidP="00DB32E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36FA4AC4" w14:textId="2D4CD1F6" w:rsidR="00A50845" w:rsidRPr="004D5F78" w:rsidRDefault="007223A6"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r w:rsidR="004B56B1">
        <w:rPr>
          <w:rStyle w:val="l-L2Char"/>
          <w:rFonts w:cs="Arial"/>
          <w:b w:val="0"/>
          <w:szCs w:val="22"/>
          <w:u w:val="none"/>
        </w:rPr>
        <w:t xml:space="preserve">     </w:t>
      </w:r>
      <w:r w:rsidR="004B56B1" w:rsidRPr="004B56B1">
        <w:rPr>
          <w:rFonts w:cs="Arial"/>
          <w:b w:val="0"/>
          <w:i/>
          <w:iCs/>
          <w:szCs w:val="22"/>
          <w:highlight w:val="yellow"/>
          <w:u w:val="none"/>
        </w:rPr>
        <w:t xml:space="preserve"> </w:t>
      </w:r>
      <w:r w:rsidR="004B56B1" w:rsidRPr="008E4E5F">
        <w:rPr>
          <w:rStyle w:val="l-L2Char"/>
          <w:rFonts w:cs="Arial"/>
          <w:b w:val="0"/>
          <w:i/>
          <w:iCs/>
          <w:szCs w:val="22"/>
          <w:highlight w:val="yellow"/>
          <w:u w:val="none"/>
        </w:rPr>
        <w:t>(V případě el. podepsání smlouvy bude tento odstavec odstraněn.)</w:t>
      </w:r>
    </w:p>
    <w:p w14:paraId="3B131C17" w14:textId="3E34B614"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567A96D8" w14:textId="73F8FA03" w:rsidR="00362FAF"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průzkumu</w:t>
      </w:r>
    </w:p>
    <w:p w14:paraId="319C47C4" w14:textId="2FCA8BDB" w:rsidR="00A5565A"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Pr="00843160">
        <w:rPr>
          <w:rStyle w:val="l-L2Char"/>
          <w:rFonts w:cs="Arial"/>
          <w:b w:val="0"/>
          <w:szCs w:val="22"/>
          <w:u w:val="none"/>
        </w:rPr>
        <w:t xml:space="preserve">Přílohou č. 3 této smlouvy je </w:t>
      </w:r>
      <w:r w:rsidRPr="004B56B1">
        <w:rPr>
          <w:rStyle w:val="l-L2Char"/>
          <w:rFonts w:cs="Arial"/>
          <w:b w:val="0"/>
          <w:szCs w:val="22"/>
          <w:u w:val="none"/>
        </w:rPr>
        <w:t>Plná moc k zastupování SPÚ</w:t>
      </w:r>
      <w:r>
        <w:rPr>
          <w:rStyle w:val="l-L2Char"/>
          <w:rFonts w:cs="Arial"/>
          <w:b w:val="0"/>
          <w:szCs w:val="22"/>
          <w:u w:val="none"/>
        </w:rPr>
        <w:t xml:space="preserve"> </w:t>
      </w:r>
    </w:p>
    <w:p w14:paraId="0864192B" w14:textId="26EC5867" w:rsidR="00CF35E3" w:rsidRPr="00A5565A" w:rsidRDefault="00CF35E3"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Přílohou č. 4 této smlouvy je Soupis služeb (ceník)</w:t>
      </w:r>
    </w:p>
    <w:p w14:paraId="02831E7C" w14:textId="2D8F9FF3" w:rsidR="00A50845" w:rsidRPr="00843160" w:rsidRDefault="00024114" w:rsidP="00DB32E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05F5389C" w:rsidR="00CB55C3" w:rsidRPr="004D5F78" w:rsidRDefault="00CB55C3" w:rsidP="003C2212">
            <w:pPr>
              <w:spacing w:line="288" w:lineRule="auto"/>
              <w:jc w:val="center"/>
              <w:rPr>
                <w:rFonts w:cs="Arial"/>
                <w:szCs w:val="22"/>
              </w:rPr>
            </w:pPr>
            <w:r w:rsidRPr="004D5F78">
              <w:rPr>
                <w:rFonts w:cs="Arial"/>
                <w:szCs w:val="22"/>
              </w:rPr>
              <w:t>V………………….. 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 dne………</w:t>
            </w:r>
          </w:p>
        </w:tc>
      </w:tr>
      <w:tr w:rsidR="00CB55C3" w:rsidRPr="004D5F78" w14:paraId="07651C10" w14:textId="77777777" w:rsidTr="0077220E">
        <w:tc>
          <w:tcPr>
            <w:tcW w:w="4606" w:type="dxa"/>
            <w:shd w:val="clear" w:color="auto" w:fill="auto"/>
          </w:tcPr>
          <w:p w14:paraId="18CE1F14" w14:textId="77777777" w:rsidR="00CB55C3" w:rsidRDefault="00CB55C3" w:rsidP="00AE2DC5">
            <w:pPr>
              <w:spacing w:line="288" w:lineRule="auto"/>
              <w:jc w:val="center"/>
              <w:rPr>
                <w:rFonts w:cs="Arial"/>
                <w:szCs w:val="22"/>
              </w:rPr>
            </w:pPr>
          </w:p>
          <w:p w14:paraId="0CAEC3F0" w14:textId="77777777" w:rsidR="008A03BF" w:rsidRDefault="008A03BF" w:rsidP="00AE2DC5">
            <w:pPr>
              <w:spacing w:line="288" w:lineRule="auto"/>
              <w:jc w:val="center"/>
              <w:rPr>
                <w:rFonts w:cs="Arial"/>
                <w:szCs w:val="22"/>
              </w:rPr>
            </w:pPr>
          </w:p>
          <w:p w14:paraId="305D447A" w14:textId="77777777" w:rsidR="008A03BF" w:rsidRDefault="008A03BF" w:rsidP="00AE2DC5">
            <w:pPr>
              <w:spacing w:line="288" w:lineRule="auto"/>
              <w:jc w:val="center"/>
              <w:rPr>
                <w:rFonts w:cs="Arial"/>
                <w:szCs w:val="22"/>
              </w:rPr>
            </w:pPr>
          </w:p>
          <w:p w14:paraId="2594AC4B" w14:textId="77777777" w:rsidR="008A03BF" w:rsidRDefault="008A03BF" w:rsidP="00AE2DC5">
            <w:pPr>
              <w:spacing w:line="288" w:lineRule="auto"/>
              <w:jc w:val="center"/>
              <w:rPr>
                <w:rFonts w:cs="Arial"/>
                <w:szCs w:val="22"/>
              </w:rPr>
            </w:pPr>
          </w:p>
          <w:p w14:paraId="19D87F61" w14:textId="77777777" w:rsidR="008A03BF" w:rsidRDefault="008A03BF" w:rsidP="00AE2DC5">
            <w:pPr>
              <w:spacing w:line="288" w:lineRule="auto"/>
              <w:jc w:val="center"/>
              <w:rPr>
                <w:rFonts w:cs="Arial"/>
                <w:szCs w:val="22"/>
              </w:rPr>
            </w:pPr>
          </w:p>
          <w:p w14:paraId="650F0EF9" w14:textId="77777777" w:rsidR="008A03BF" w:rsidRDefault="008A03BF" w:rsidP="00AE2DC5">
            <w:pPr>
              <w:spacing w:line="288" w:lineRule="auto"/>
              <w:jc w:val="center"/>
              <w:rPr>
                <w:rFonts w:cs="Arial"/>
                <w:szCs w:val="22"/>
              </w:rPr>
            </w:pPr>
          </w:p>
          <w:p w14:paraId="44C3CBD1" w14:textId="219B7CCA" w:rsidR="008A03BF" w:rsidRPr="004D5F78" w:rsidRDefault="008A03BF"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274EAE1B"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4"/>
          <w:footerReference w:type="default" r:id="rId15"/>
          <w:headerReference w:type="first" r:id="rId16"/>
          <w:footerReference w:type="first" r:id="rId17"/>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DB32E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DB32E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F15D45" w:rsidR="00B51571" w:rsidRDefault="00D16E9B" w:rsidP="007D0328">
      <w:pPr>
        <w:pStyle w:val="l-L1"/>
        <w:keepNext w:val="0"/>
        <w:numPr>
          <w:ilvl w:val="2"/>
          <w:numId w:val="4"/>
        </w:numPr>
        <w:spacing w:before="120" w:after="120"/>
        <w:jc w:val="both"/>
        <w:rPr>
          <w:ins w:id="85" w:author="Hebelková Zdenka Ing." w:date="2021-02-22T13:07:00Z"/>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199424B1" w14:textId="349F08BF" w:rsidR="00C04BE6" w:rsidRPr="00B21903" w:rsidRDefault="00C04BE6" w:rsidP="00C04BE6">
      <w:pPr>
        <w:pStyle w:val="l-L1"/>
        <w:keepNext w:val="0"/>
        <w:numPr>
          <w:ilvl w:val="0"/>
          <w:numId w:val="0"/>
        </w:numPr>
        <w:spacing w:before="120" w:after="120"/>
        <w:ind w:left="1212"/>
        <w:jc w:val="both"/>
        <w:rPr>
          <w:ins w:id="86" w:author="Hebelková Zdenka Ing." w:date="2021-02-22T13:09:00Z"/>
          <w:rFonts w:ascii="Arial" w:hAnsi="Arial" w:cs="Arial"/>
          <w:b w:val="0"/>
          <w:szCs w:val="22"/>
          <w:u w:val="none"/>
        </w:rPr>
      </w:pPr>
      <w:r w:rsidRPr="00B21903">
        <w:rPr>
          <w:rFonts w:ascii="Arial" w:hAnsi="Arial" w:cs="Arial"/>
          <w:b w:val="0"/>
          <w:szCs w:val="22"/>
          <w:u w:val="none"/>
        </w:rPr>
        <w:t xml:space="preserve">Projektová dokumentace bude zpracována do podoby jednostupňové PD (pro stavební povolení v podrobnostech projektu pro provádění stavby (DSP + DPS). Projektová dokumentace bude členěna na objekty, přičemž každý objekt bude mít samostatný soupis prací a oceněný položkový rozpočet. </w:t>
      </w:r>
    </w:p>
    <w:p w14:paraId="541F5191" w14:textId="6ABFBEB3" w:rsidR="00C04BE6" w:rsidRPr="004D5F78" w:rsidRDefault="00C04BE6" w:rsidP="00A12951">
      <w:pPr>
        <w:pStyle w:val="l-L1"/>
        <w:keepNext w:val="0"/>
        <w:numPr>
          <w:ilvl w:val="0"/>
          <w:numId w:val="0"/>
        </w:numPr>
        <w:spacing w:before="120" w:after="120"/>
        <w:ind w:left="1212"/>
        <w:jc w:val="both"/>
        <w:rPr>
          <w:rFonts w:ascii="Arial" w:hAnsi="Arial" w:cs="Arial"/>
          <w:b w:val="0"/>
          <w:szCs w:val="22"/>
          <w:u w:val="none"/>
        </w:rPr>
      </w:pPr>
      <w:r w:rsidRPr="00B21903">
        <w:rPr>
          <w:rFonts w:ascii="Arial" w:hAnsi="Arial" w:cs="Arial"/>
          <w:b w:val="0"/>
          <w:szCs w:val="22"/>
          <w:u w:val="none"/>
        </w:rPr>
        <w:t>Návrh výsadeb bude proveden v souladu se Standarty péče o přírodu a krajinu – SPPK A02 001:2013 výsadba stromů, a SPPK A02 003:2014 výsadba a řez keřů a lián, které schválila AOPK v roce 2013 a 2014</w:t>
      </w:r>
      <w:r w:rsidR="00C83BAF" w:rsidRPr="00B21903">
        <w:rPr>
          <w:rFonts w:ascii="Arial" w:hAnsi="Arial" w:cs="Arial"/>
          <w:b w:val="0"/>
          <w:szCs w:val="22"/>
          <w:u w:val="none"/>
        </w:rPr>
        <w:t>. případné ošetření stromů řezem bude navrženo v souladu se Standardem péče o přírodu a krajinu SPPK A02 2013 Řez stromů.</w:t>
      </w:r>
      <w:r w:rsidR="00C83BAF">
        <w:rPr>
          <w:rFonts w:ascii="Arial" w:hAnsi="Arial" w:cs="Arial"/>
          <w:b w:val="0"/>
          <w:szCs w:val="22"/>
          <w:u w:val="none"/>
        </w:rPr>
        <w:t xml:space="preserve"> </w:t>
      </w:r>
    </w:p>
    <w:p w14:paraId="39DE0A95" w14:textId="2F3BFFFC" w:rsidR="00152458" w:rsidRPr="004D5F78" w:rsidRDefault="00152458" w:rsidP="007D0328">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r w:rsidR="00C83BAF" w:rsidRPr="00B21903">
        <w:rPr>
          <w:rStyle w:val="l-L2Char"/>
          <w:rFonts w:cs="Arial"/>
          <w:b w:val="0"/>
          <w:szCs w:val="22"/>
          <w:u w:val="none"/>
        </w:rPr>
        <w:t xml:space="preserve">Pokud tato povinnost vznikne, bude projektová dokumentace předmětný plán </w:t>
      </w:r>
      <w:r w:rsidR="00C83BAF" w:rsidRPr="00B44D18">
        <w:rPr>
          <w:rStyle w:val="l-L2Char"/>
          <w:rFonts w:cs="Arial"/>
          <w:b w:val="0"/>
          <w:szCs w:val="22"/>
          <w:u w:val="none"/>
          <w:rPrChange w:id="87" w:author="Kuchtíčková Lucie Ing." w:date="2021-05-05T12:59:00Z">
            <w:rPr>
              <w:rStyle w:val="l-L2Char"/>
              <w:rFonts w:cs="Arial"/>
              <w:b w:val="0"/>
              <w:szCs w:val="22"/>
              <w:u w:val="none"/>
            </w:rPr>
          </w:rPrChange>
        </w:rPr>
        <w:t>obsahovat</w:t>
      </w:r>
      <w:r w:rsidR="00C83BAF" w:rsidRPr="00B44D18">
        <w:rPr>
          <w:rStyle w:val="l-L2Char"/>
          <w:rFonts w:cs="Arial"/>
          <w:b w:val="0"/>
          <w:szCs w:val="22"/>
          <w:u w:val="none"/>
          <w:rPrChange w:id="88" w:author="Kuchtíčková Lucie Ing." w:date="2021-05-05T12:59:00Z">
            <w:rPr>
              <w:rStyle w:val="l-L2Char"/>
              <w:rFonts w:cs="Arial"/>
              <w:b w:val="0"/>
              <w:szCs w:val="22"/>
              <w:highlight w:val="cyan"/>
              <w:u w:val="none"/>
            </w:rPr>
          </w:rPrChange>
        </w:rPr>
        <w:t>.</w:t>
      </w:r>
      <w:r w:rsidR="00C83BAF">
        <w:rPr>
          <w:rStyle w:val="l-L2Char"/>
          <w:rFonts w:cs="Arial"/>
          <w:b w:val="0"/>
          <w:szCs w:val="22"/>
          <w:u w:val="none"/>
        </w:rPr>
        <w:t xml:space="preserve"> </w:t>
      </w:r>
    </w:p>
    <w:p w14:paraId="035383C7" w14:textId="0B753A83"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C83BAF" w:rsidRPr="00B21903">
        <w:rPr>
          <w:rStyle w:val="l-L2Char"/>
          <w:rFonts w:cs="Arial"/>
          <w:b w:val="0"/>
          <w:szCs w:val="22"/>
          <w:u w:val="none"/>
        </w:rPr>
        <w:t xml:space="preserve">Soupis stavebních prací, dodávek a služeb s výkazem výměr (dále jen „soupis prací“) bude odevzdán ve formátech uvedených v odst. 1.1.14 této přílohy, bude obsahovat plné popisy položek, označení cenové soustavy, R položky budou použity pouze v nezbytných případech, nebudou uváděny názvy komerčních produktu, tj. je nepřípustné zadat konkrétního výrobce daného dílu. Pouze v odůvodněných případech (součástí musí být odůvodnění) pokud jejich </w:t>
      </w:r>
      <w:proofErr w:type="spellStart"/>
      <w:r w:rsidR="00C83BAF" w:rsidRPr="00B21903">
        <w:rPr>
          <w:rStyle w:val="l-L2Char"/>
          <w:rFonts w:cs="Arial"/>
          <w:b w:val="0"/>
          <w:szCs w:val="22"/>
          <w:u w:val="none"/>
        </w:rPr>
        <w:t>utiží</w:t>
      </w:r>
      <w:proofErr w:type="spellEnd"/>
      <w:r w:rsidR="00C83BAF" w:rsidRPr="00B21903">
        <w:rPr>
          <w:rStyle w:val="l-L2Char"/>
          <w:rFonts w:cs="Arial"/>
          <w:b w:val="0"/>
          <w:szCs w:val="22"/>
          <w:u w:val="none"/>
        </w:rPr>
        <w:t xml:space="preserve"> bude nezbytně nutné, bude textová část PD obsahovat následující text: </w:t>
      </w:r>
      <w:r w:rsidR="00A520E0" w:rsidRPr="00B21903">
        <w:rPr>
          <w:rStyle w:val="l-L2Char"/>
          <w:rFonts w:cs="Arial"/>
          <w:b w:val="0"/>
          <w:szCs w:val="22"/>
          <w:u w:val="none"/>
        </w:rPr>
        <w:t>„</w:t>
      </w:r>
      <w:r w:rsidR="00C83BAF" w:rsidRPr="00B21903">
        <w:rPr>
          <w:rStyle w:val="l-L2Char"/>
          <w:rFonts w:cs="Arial"/>
          <w:b w:val="0"/>
          <w:szCs w:val="22"/>
          <w:u w:val="none"/>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w:t>
      </w:r>
      <w:r w:rsidR="00A9313F" w:rsidRPr="00B21903">
        <w:rPr>
          <w:rStyle w:val="l-L2Char"/>
          <w:rFonts w:cs="Arial"/>
          <w:b w:val="0"/>
          <w:szCs w:val="22"/>
          <w:u w:val="none"/>
        </w:rPr>
        <w:t>ativního standartu. Zadavatel umožňuje použití i jiných, kvalitativně a technicky vhodných rovnocenných řešení, pokud bude vymezeny kvalitativní standart dodržen nebo bude mít lepší parametry.</w:t>
      </w:r>
      <w:r w:rsidR="00A520E0" w:rsidRPr="00B21903">
        <w:rPr>
          <w:rStyle w:val="l-L2Char"/>
          <w:rFonts w:cs="Arial"/>
          <w:b w:val="0"/>
          <w:szCs w:val="22"/>
          <w:u w:val="none"/>
        </w:rPr>
        <w:t>“</w:t>
      </w:r>
      <w:r w:rsidR="00A9313F" w:rsidRPr="00B21903">
        <w:rPr>
          <w:rStyle w:val="l-L2Char"/>
          <w:rFonts w:cs="Arial"/>
          <w:b w:val="0"/>
          <w:szCs w:val="22"/>
          <w:u w:val="none"/>
        </w:rPr>
        <w:t xml:space="preserve"> Tento požadavek se vztahuje i na te</w:t>
      </w:r>
      <w:r w:rsidR="00A520E0" w:rsidRPr="00B21903">
        <w:rPr>
          <w:rStyle w:val="l-L2Char"/>
          <w:rFonts w:cs="Arial"/>
          <w:b w:val="0"/>
          <w:szCs w:val="22"/>
          <w:u w:val="none"/>
        </w:rPr>
        <w:t>x</w:t>
      </w:r>
      <w:r w:rsidR="00A9313F" w:rsidRPr="00B21903">
        <w:rPr>
          <w:rStyle w:val="l-L2Char"/>
          <w:rFonts w:cs="Arial"/>
          <w:b w:val="0"/>
          <w:szCs w:val="22"/>
          <w:u w:val="none"/>
        </w:rPr>
        <w:t xml:space="preserve">tovou část projektové dokumentace. </w:t>
      </w:r>
      <w:r w:rsidR="00C83BAF" w:rsidRPr="00B21903">
        <w:rPr>
          <w:rStyle w:val="l-L2Char"/>
          <w:rFonts w:cs="Arial"/>
          <w:b w:val="0"/>
          <w:szCs w:val="22"/>
          <w:u w:val="none"/>
        </w:rPr>
        <w:t xml:space="preserve"> </w:t>
      </w:r>
      <w:r w:rsidRPr="00B21903">
        <w:rPr>
          <w:rStyle w:val="l-L2Char"/>
          <w:rFonts w:cs="Arial"/>
          <w:b w:val="0"/>
          <w:szCs w:val="22"/>
          <w:u w:val="none"/>
        </w:rPr>
        <w:t xml:space="preserve">Součástí </w:t>
      </w:r>
      <w:r w:rsidR="00D16E9B" w:rsidRPr="00B21903">
        <w:rPr>
          <w:rStyle w:val="l-L2Char"/>
          <w:rFonts w:cs="Arial"/>
          <w:b w:val="0"/>
          <w:szCs w:val="22"/>
          <w:u w:val="none"/>
        </w:rPr>
        <w:t xml:space="preserve">projektové dokumentace </w:t>
      </w:r>
      <w:r w:rsidRPr="00B21903">
        <w:rPr>
          <w:rStyle w:val="l-L2Char"/>
          <w:rFonts w:cs="Arial"/>
          <w:b w:val="0"/>
          <w:szCs w:val="22"/>
          <w:u w:val="none"/>
        </w:rPr>
        <w:t>bude dopravní řešení s</w:t>
      </w:r>
      <w:r w:rsidR="002F02E0" w:rsidRPr="00B21903">
        <w:rPr>
          <w:rStyle w:val="l-L2Char"/>
          <w:rFonts w:cs="Arial"/>
          <w:b w:val="0"/>
          <w:szCs w:val="22"/>
          <w:u w:val="none"/>
        </w:rPr>
        <w:t> </w:t>
      </w:r>
      <w:r w:rsidRPr="00B21903">
        <w:rPr>
          <w:rStyle w:val="l-L2Char"/>
          <w:rFonts w:cs="Arial"/>
          <w:b w:val="0"/>
          <w:szCs w:val="22"/>
          <w:u w:val="none"/>
        </w:rPr>
        <w:t>DIO</w:t>
      </w:r>
      <w:r w:rsidR="002F02E0" w:rsidRPr="00B21903">
        <w:rPr>
          <w:rStyle w:val="l-L2Char"/>
          <w:rFonts w:cs="Arial"/>
          <w:b w:val="0"/>
          <w:szCs w:val="22"/>
          <w:u w:val="none"/>
        </w:rPr>
        <w:t xml:space="preserve"> (dopravně-inženýrskými opatřeními)</w:t>
      </w:r>
      <w:r w:rsidRPr="00B21903">
        <w:rPr>
          <w:rStyle w:val="l-L2Char"/>
          <w:rFonts w:cs="Arial"/>
          <w:b w:val="0"/>
          <w:szCs w:val="22"/>
          <w:u w:val="none"/>
        </w:rPr>
        <w:t xml:space="preserve"> pro</w:t>
      </w:r>
      <w:ins w:id="89" w:author="Hebelková Zdenka Ing." w:date="2021-02-22T13:23:00Z">
        <w:r w:rsidR="00A9313F" w:rsidRPr="00B21903">
          <w:rPr>
            <w:rStyle w:val="l-L2Char"/>
            <w:rFonts w:cs="Arial"/>
            <w:b w:val="0"/>
            <w:szCs w:val="22"/>
            <w:u w:val="none"/>
          </w:rPr>
          <w:t xml:space="preserve"> </w:t>
        </w:r>
      </w:ins>
      <w:r w:rsidR="00A9313F" w:rsidRPr="00B21903">
        <w:rPr>
          <w:rStyle w:val="l-L2Char"/>
          <w:rFonts w:cs="Arial"/>
          <w:b w:val="0"/>
          <w:szCs w:val="22"/>
          <w:u w:val="none"/>
        </w:rPr>
        <w:t>i po</w:t>
      </w:r>
      <w:r w:rsidRPr="00B21903">
        <w:rPr>
          <w:rStyle w:val="l-L2Char"/>
          <w:rFonts w:cs="Arial"/>
          <w:b w:val="0"/>
          <w:szCs w:val="22"/>
          <w:u w:val="none"/>
        </w:rPr>
        <w:t xml:space="preserve"> realizaci stavby</w:t>
      </w:r>
      <w:r w:rsidR="00A9313F" w:rsidRPr="00B21903">
        <w:rPr>
          <w:rStyle w:val="l-L2Char"/>
          <w:rFonts w:cs="Arial"/>
          <w:b w:val="0"/>
          <w:szCs w:val="22"/>
          <w:u w:val="none"/>
        </w:rPr>
        <w:t xml:space="preserve"> (dočasné či trvalé značení)</w:t>
      </w:r>
      <w:r w:rsidRPr="00B21903">
        <w:rPr>
          <w:rStyle w:val="l-L2Char"/>
          <w:rFonts w:cs="Arial"/>
          <w:b w:val="0"/>
          <w:szCs w:val="22"/>
          <w:u w:val="none"/>
        </w:rPr>
        <w:t>, pro případné zvláštní užívání a uzavírky pozemních komunikací s umístěním dopravního značení, tzn. pro stanovení místní a přechodné úpravy</w:t>
      </w:r>
      <w:r w:rsidRPr="004D5F78">
        <w:rPr>
          <w:rStyle w:val="l-L2Char"/>
          <w:rFonts w:cs="Arial"/>
          <w:b w:val="0"/>
          <w:szCs w:val="22"/>
          <w:u w:val="none"/>
        </w:rPr>
        <w:t xml:space="preserve">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04DF615B"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a organizacemi, s vlastníky pozemků dotčených stavbou.</w:t>
      </w:r>
      <w:r w:rsidR="00A9313F">
        <w:rPr>
          <w:rStyle w:val="l-L2Char"/>
          <w:rFonts w:cs="Arial"/>
          <w:b w:val="0"/>
          <w:szCs w:val="22"/>
          <w:u w:val="none"/>
        </w:rPr>
        <w:t xml:space="preserve"> </w:t>
      </w:r>
      <w:r w:rsidR="00A9313F" w:rsidRPr="00B21903">
        <w:rPr>
          <w:rStyle w:val="l-L2Char"/>
          <w:rFonts w:cs="Arial"/>
          <w:b w:val="0"/>
          <w:szCs w:val="22"/>
          <w:u w:val="none"/>
        </w:rPr>
        <w:t xml:space="preserve">Jejich požadavky budou zapracovány do výkresů a </w:t>
      </w:r>
      <w:proofErr w:type="spellStart"/>
      <w:r w:rsidR="00A9313F" w:rsidRPr="00B21903">
        <w:rPr>
          <w:rStyle w:val="l-L2Char"/>
          <w:rFonts w:cs="Arial"/>
          <w:b w:val="0"/>
          <w:szCs w:val="22"/>
          <w:u w:val="none"/>
        </w:rPr>
        <w:t>teštové</w:t>
      </w:r>
      <w:proofErr w:type="spellEnd"/>
      <w:r w:rsidR="00A9313F" w:rsidRPr="00B21903">
        <w:rPr>
          <w:rStyle w:val="l-L2Char"/>
          <w:rFonts w:cs="Arial"/>
          <w:b w:val="0"/>
          <w:szCs w:val="22"/>
          <w:u w:val="none"/>
        </w:rPr>
        <w:t xml:space="preserve"> zprávy a následně odsouhlaseny těmito subjekty. Platné doklady a projednání budou předány současně se zpracovanou projektovou dokumentací. </w:t>
      </w:r>
      <w:r w:rsidRPr="00B21903">
        <w:rPr>
          <w:rStyle w:val="l-L2Char"/>
          <w:rFonts w:cs="Arial"/>
          <w:b w:val="0"/>
          <w:szCs w:val="22"/>
          <w:u w:val="none"/>
        </w:rPr>
        <w:t xml:space="preserve"> Zhotovitel</w:t>
      </w:r>
      <w:r w:rsidRPr="004D5F78">
        <w:rPr>
          <w:rStyle w:val="l-L2Char"/>
          <w:rFonts w:cs="Arial"/>
          <w:b w:val="0"/>
          <w:szCs w:val="22"/>
          <w:u w:val="none"/>
        </w:rPr>
        <w:t xml:space="preserve">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0FF60A4" w14:textId="02E18A4A" w:rsidR="00E579CC" w:rsidRDefault="00152458" w:rsidP="00E579CC">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4B55A3">
        <w:rPr>
          <w:rStyle w:val="l-L2Char"/>
          <w:rFonts w:cs="Arial"/>
          <w:b w:val="0"/>
          <w:szCs w:val="22"/>
          <w:u w:val="none"/>
        </w:rPr>
        <w:t xml:space="preserve"> </w:t>
      </w:r>
      <w:r w:rsidRPr="004D5F78">
        <w:rPr>
          <w:rStyle w:val="l-L2Char"/>
          <w:rFonts w:cs="Arial"/>
          <w:b w:val="0"/>
          <w:szCs w:val="22"/>
          <w:u w:val="none"/>
        </w:rPr>
        <w:t xml:space="preserve">bude </w:t>
      </w:r>
      <w:r w:rsidR="00A9313F">
        <w:rPr>
          <w:rStyle w:val="l-L2Char"/>
          <w:rFonts w:cs="Arial"/>
          <w:b w:val="0"/>
          <w:szCs w:val="22"/>
          <w:u w:val="none"/>
        </w:rPr>
        <w:t xml:space="preserve">pro každý objekt </w:t>
      </w:r>
      <w:proofErr w:type="spellStart"/>
      <w:r w:rsidR="00A9313F">
        <w:rPr>
          <w:rStyle w:val="l-L2Char"/>
          <w:rFonts w:cs="Arial"/>
          <w:b w:val="0"/>
          <w:szCs w:val="22"/>
          <w:u w:val="none"/>
        </w:rPr>
        <w:t>zvášť</w:t>
      </w:r>
      <w:proofErr w:type="spellEnd"/>
      <w:r w:rsidR="00A9313F">
        <w:rPr>
          <w:rStyle w:val="l-L2Char"/>
          <w:rFonts w:cs="Arial"/>
          <w:b w:val="0"/>
          <w:szCs w:val="22"/>
          <w:u w:val="none"/>
        </w:rPr>
        <w:t xml:space="preserve"> </w:t>
      </w:r>
      <w:r w:rsidRPr="004D5F78">
        <w:rPr>
          <w:rStyle w:val="l-L2Char"/>
          <w:rFonts w:cs="Arial"/>
          <w:b w:val="0"/>
          <w:szCs w:val="22"/>
          <w:u w:val="none"/>
        </w:rPr>
        <w:t xml:space="preserve">určena bilance zemních prací </w:t>
      </w:r>
      <w:r w:rsidR="00A9313F">
        <w:rPr>
          <w:rStyle w:val="l-L2Char"/>
          <w:rFonts w:cs="Arial"/>
          <w:b w:val="0"/>
          <w:szCs w:val="22"/>
          <w:u w:val="none"/>
        </w:rPr>
        <w:t xml:space="preserve">– rozpis výkopů, násypů, ornice a podorničních vrstev celého díla. Bude určeno množství zeminy a skalních hornin získaných na realizaci díla, vhodnost </w:t>
      </w:r>
      <w:proofErr w:type="spellStart"/>
      <w:r w:rsidR="00A9313F">
        <w:rPr>
          <w:rStyle w:val="l-L2Char"/>
          <w:rFonts w:cs="Arial"/>
          <w:b w:val="0"/>
          <w:szCs w:val="22"/>
          <w:u w:val="none"/>
        </w:rPr>
        <w:t>jeich</w:t>
      </w:r>
      <w:proofErr w:type="spellEnd"/>
      <w:r w:rsidR="00A9313F">
        <w:rPr>
          <w:rStyle w:val="l-L2Char"/>
          <w:rFonts w:cs="Arial"/>
          <w:b w:val="0"/>
          <w:szCs w:val="22"/>
          <w:u w:val="none"/>
        </w:rPr>
        <w:t xml:space="preserve"> přímého </w:t>
      </w:r>
      <w:proofErr w:type="spellStart"/>
      <w:r w:rsidR="00A9313F">
        <w:rPr>
          <w:rStyle w:val="l-L2Char"/>
          <w:rFonts w:cs="Arial"/>
          <w:b w:val="0"/>
          <w:szCs w:val="22"/>
          <w:u w:val="none"/>
        </w:rPr>
        <w:t>pouzžití</w:t>
      </w:r>
      <w:proofErr w:type="spellEnd"/>
      <w:r w:rsidR="00A9313F">
        <w:rPr>
          <w:rStyle w:val="l-L2Char"/>
          <w:rFonts w:cs="Arial"/>
          <w:b w:val="0"/>
          <w:szCs w:val="22"/>
          <w:u w:val="none"/>
        </w:rPr>
        <w:t xml:space="preserve"> v rámci díla a uložení </w:t>
      </w:r>
      <w:proofErr w:type="spellStart"/>
      <w:r w:rsidR="00A9313F">
        <w:rPr>
          <w:rStyle w:val="l-L2Char"/>
          <w:rFonts w:cs="Arial"/>
          <w:b w:val="0"/>
          <w:szCs w:val="22"/>
          <w:u w:val="none"/>
        </w:rPr>
        <w:t>případnéh</w:t>
      </w:r>
      <w:proofErr w:type="spellEnd"/>
      <w:r w:rsidR="00A9313F">
        <w:rPr>
          <w:rStyle w:val="l-L2Char"/>
          <w:rFonts w:cs="Arial"/>
          <w:b w:val="0"/>
          <w:szCs w:val="22"/>
          <w:u w:val="none"/>
        </w:rPr>
        <w:t xml:space="preserve"> přebytku na skládku</w:t>
      </w:r>
      <w:r w:rsidR="00E579CC">
        <w:rPr>
          <w:rStyle w:val="l-L2Char"/>
          <w:rFonts w:cs="Arial"/>
          <w:b w:val="0"/>
          <w:szCs w:val="22"/>
          <w:u w:val="none"/>
        </w:rPr>
        <w:t>.</w:t>
      </w:r>
      <w:r w:rsidRPr="004D5F78">
        <w:rPr>
          <w:rStyle w:val="l-L2Char"/>
          <w:rFonts w:cs="Arial"/>
          <w:b w:val="0"/>
          <w:szCs w:val="22"/>
          <w:u w:val="none"/>
        </w:rPr>
        <w:t xml:space="preserve"> Bude dojednáno a určeno místo skládky se zástupci dané obce</w:t>
      </w:r>
      <w:r w:rsidR="0071160B" w:rsidRPr="004D5F78">
        <w:rPr>
          <w:rStyle w:val="l-L2Char"/>
          <w:rFonts w:cs="Arial"/>
          <w:b w:val="0"/>
          <w:szCs w:val="22"/>
          <w:u w:val="none"/>
        </w:rPr>
        <w:t xml:space="preserve">. </w:t>
      </w:r>
      <w:r w:rsidR="00A9313F" w:rsidRPr="00B21903">
        <w:rPr>
          <w:rStyle w:val="l-L2Char"/>
          <w:rFonts w:cs="Arial"/>
          <w:b w:val="0"/>
          <w:szCs w:val="22"/>
          <w:u w:val="none"/>
        </w:rPr>
        <w:t xml:space="preserve">Bude vyhodnocen případný nedostatek materiálu (vhodné </w:t>
      </w:r>
      <w:proofErr w:type="spellStart"/>
      <w:r w:rsidR="00A9313F" w:rsidRPr="00B21903">
        <w:rPr>
          <w:rStyle w:val="l-L2Char"/>
          <w:rFonts w:cs="Arial"/>
          <w:b w:val="0"/>
          <w:szCs w:val="22"/>
          <w:u w:val="none"/>
        </w:rPr>
        <w:t>zemny</w:t>
      </w:r>
      <w:proofErr w:type="spellEnd"/>
      <w:r w:rsidR="00A9313F" w:rsidRPr="00B21903">
        <w:rPr>
          <w:rStyle w:val="l-L2Char"/>
          <w:rFonts w:cs="Arial"/>
          <w:b w:val="0"/>
          <w:szCs w:val="22"/>
          <w:u w:val="none"/>
        </w:rPr>
        <w:t xml:space="preserve"> do hráze). V projektové dokumentaci budou vyčísleny náklady na veškeré odpady vzniklé při realizaci stavby. Skládkovné bude počítáno na </w:t>
      </w:r>
      <w:proofErr w:type="spellStart"/>
      <w:r w:rsidR="00A9313F" w:rsidRPr="00B21903">
        <w:rPr>
          <w:rStyle w:val="l-L2Char"/>
          <w:rFonts w:cs="Arial"/>
          <w:b w:val="0"/>
          <w:szCs w:val="22"/>
          <w:u w:val="none"/>
        </w:rPr>
        <w:t>joficiální</w:t>
      </w:r>
      <w:proofErr w:type="spellEnd"/>
      <w:r w:rsidR="00A9313F" w:rsidRPr="00B21903">
        <w:rPr>
          <w:rStyle w:val="l-L2Char"/>
          <w:rFonts w:cs="Arial"/>
          <w:b w:val="0"/>
          <w:szCs w:val="22"/>
          <w:u w:val="none"/>
        </w:rPr>
        <w:t xml:space="preserve"> skládky, ceny, vzdálenosti skládek budou v projektové dokumentaci uvedeny. Vše bude zapracováno v soupise prací a v rozpočtu. </w:t>
      </w:r>
      <w:r w:rsidRPr="00B21903">
        <w:rPr>
          <w:rStyle w:val="l-L2Char"/>
          <w:rFonts w:cs="Arial"/>
          <w:b w:val="0"/>
          <w:szCs w:val="22"/>
          <w:u w:val="none"/>
        </w:rPr>
        <w:t>V případě potřeby bude provedeno kácení lesní a nelesní zeleně včetně likvidace. Odvodnění povrchové nebo</w:t>
      </w:r>
      <w:r w:rsidRPr="004D5F78">
        <w:rPr>
          <w:rStyle w:val="l-L2Char"/>
          <w:rFonts w:cs="Arial"/>
          <w:b w:val="0"/>
          <w:szCs w:val="22"/>
          <w:u w:val="none"/>
        </w:rPr>
        <w:t xml:space="preserve">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0E11065D" w14:textId="314C7F28" w:rsidR="00C629E5" w:rsidRPr="0037281E" w:rsidRDefault="0071160B" w:rsidP="00E579CC">
      <w:pPr>
        <w:pStyle w:val="l-L1"/>
        <w:keepNext w:val="0"/>
        <w:numPr>
          <w:ilvl w:val="2"/>
          <w:numId w:val="4"/>
        </w:numPr>
        <w:spacing w:before="120" w:after="120"/>
        <w:jc w:val="both"/>
        <w:rPr>
          <w:rStyle w:val="l-L2Char"/>
          <w:rFonts w:cs="Arial"/>
          <w:b w:val="0"/>
          <w:i/>
          <w:szCs w:val="22"/>
          <w:u w:val="none"/>
        </w:rPr>
      </w:pPr>
      <w:r w:rsidRPr="0037281E">
        <w:rPr>
          <w:rStyle w:val="l-L2Char"/>
          <w:rFonts w:cs="Arial"/>
          <w:b w:val="0"/>
          <w:szCs w:val="22"/>
          <w:u w:val="none"/>
        </w:rPr>
        <w:t>Specifikace stavby:</w:t>
      </w:r>
      <w:r w:rsidRPr="0037281E">
        <w:rPr>
          <w:rStyle w:val="l-L2Char"/>
          <w:rFonts w:cs="Arial"/>
          <w:szCs w:val="22"/>
          <w:u w:val="none"/>
        </w:rPr>
        <w:t xml:space="preserve"> </w:t>
      </w:r>
    </w:p>
    <w:p w14:paraId="1EAF3361" w14:textId="7414A366" w:rsidR="00665990" w:rsidRPr="0037281E" w:rsidRDefault="00665990" w:rsidP="00665990">
      <w:pPr>
        <w:pStyle w:val="l-L1"/>
        <w:keepNext w:val="0"/>
        <w:numPr>
          <w:ilvl w:val="0"/>
          <w:numId w:val="0"/>
        </w:numPr>
        <w:spacing w:before="0" w:after="0" w:line="240" w:lineRule="auto"/>
        <w:ind w:left="720"/>
        <w:jc w:val="both"/>
        <w:rPr>
          <w:rStyle w:val="l-L2Char"/>
          <w:szCs w:val="22"/>
          <w:u w:val="none"/>
        </w:rPr>
      </w:pPr>
      <w:r w:rsidRPr="0037281E">
        <w:rPr>
          <w:rStyle w:val="l-L2Char"/>
          <w:szCs w:val="22"/>
          <w:u w:val="none"/>
        </w:rPr>
        <w:t>Suchá retenční nádrž N</w:t>
      </w:r>
      <w:proofErr w:type="gramStart"/>
      <w:r w:rsidRPr="0037281E">
        <w:rPr>
          <w:rStyle w:val="l-L2Char"/>
          <w:szCs w:val="22"/>
          <w:u w:val="none"/>
        </w:rPr>
        <w:t>3  v</w:t>
      </w:r>
      <w:proofErr w:type="gramEnd"/>
      <w:r w:rsidRPr="0037281E">
        <w:rPr>
          <w:rStyle w:val="l-L2Char"/>
          <w:szCs w:val="22"/>
          <w:u w:val="none"/>
        </w:rPr>
        <w:t xml:space="preserve"> k. </w:t>
      </w:r>
      <w:proofErr w:type="spellStart"/>
      <w:r w:rsidRPr="0037281E">
        <w:rPr>
          <w:rStyle w:val="l-L2Char"/>
          <w:szCs w:val="22"/>
          <w:u w:val="none"/>
        </w:rPr>
        <w:t>ú.</w:t>
      </w:r>
      <w:proofErr w:type="spellEnd"/>
      <w:r w:rsidRPr="0037281E">
        <w:rPr>
          <w:rStyle w:val="l-L2Char"/>
          <w:szCs w:val="22"/>
          <w:u w:val="none"/>
        </w:rPr>
        <w:t xml:space="preserve"> </w:t>
      </w:r>
      <w:proofErr w:type="spellStart"/>
      <w:r w:rsidRPr="0037281E">
        <w:rPr>
          <w:rStyle w:val="l-L2Char"/>
          <w:szCs w:val="22"/>
          <w:u w:val="none"/>
        </w:rPr>
        <w:t>Babolky</w:t>
      </w:r>
      <w:proofErr w:type="spellEnd"/>
    </w:p>
    <w:p w14:paraId="4252D6F9" w14:textId="77777777" w:rsidR="00665990" w:rsidRPr="0037281E" w:rsidRDefault="00665990" w:rsidP="00665990">
      <w:pPr>
        <w:pStyle w:val="Odstavecseseznamem"/>
        <w:spacing w:after="0" w:line="240" w:lineRule="auto"/>
        <w:jc w:val="both"/>
      </w:pPr>
      <w:r w:rsidRPr="0037281E">
        <w:rPr>
          <w:rFonts w:cs="Arial"/>
          <w:szCs w:val="22"/>
        </w:rPr>
        <w:t xml:space="preserve">Stavba zahrnuje výstavbu zemní hráze s bezpečnostním a výpustným objektem. </w:t>
      </w:r>
    </w:p>
    <w:p w14:paraId="7F0DD3E9" w14:textId="7E25091E" w:rsidR="00665990" w:rsidRPr="0037281E" w:rsidRDefault="00665990" w:rsidP="00665990">
      <w:pPr>
        <w:pStyle w:val="Odstavecseseznamem"/>
        <w:spacing w:after="0" w:line="240" w:lineRule="auto"/>
        <w:jc w:val="both"/>
        <w:rPr>
          <w:rFonts w:cs="Arial"/>
          <w:szCs w:val="22"/>
        </w:rPr>
      </w:pPr>
      <w:r w:rsidRPr="0037281E">
        <w:rPr>
          <w:rFonts w:cs="Arial"/>
          <w:b/>
          <w:szCs w:val="22"/>
        </w:rPr>
        <w:t>Zemní hráz</w:t>
      </w:r>
      <w:r w:rsidRPr="0037281E">
        <w:rPr>
          <w:rFonts w:cs="Arial"/>
          <w:szCs w:val="22"/>
        </w:rPr>
        <w:t xml:space="preserve"> bude navržena homogenní o šířce v koruně 3,0 m, výšce </w:t>
      </w:r>
      <w:r w:rsidR="00F37620" w:rsidRPr="0037281E">
        <w:rPr>
          <w:rFonts w:cs="Arial"/>
          <w:szCs w:val="22"/>
        </w:rPr>
        <w:t>6,5</w:t>
      </w:r>
      <w:r w:rsidRPr="0037281E">
        <w:rPr>
          <w:rFonts w:cs="Arial"/>
          <w:szCs w:val="22"/>
        </w:rPr>
        <w:t xml:space="preserve"> m, délce v koruně 9</w:t>
      </w:r>
      <w:r w:rsidR="00F37620" w:rsidRPr="0037281E">
        <w:rPr>
          <w:rFonts w:cs="Arial"/>
          <w:szCs w:val="22"/>
        </w:rPr>
        <w:t>7</w:t>
      </w:r>
      <w:r w:rsidRPr="0037281E">
        <w:rPr>
          <w:rFonts w:cs="Arial"/>
          <w:szCs w:val="22"/>
        </w:rPr>
        <w:t xml:space="preserve"> m. Hráz bude </w:t>
      </w:r>
      <w:proofErr w:type="spellStart"/>
      <w:r w:rsidRPr="0037281E">
        <w:rPr>
          <w:rFonts w:cs="Arial"/>
          <w:szCs w:val="22"/>
        </w:rPr>
        <w:t>ohumusována</w:t>
      </w:r>
      <w:proofErr w:type="spellEnd"/>
      <w:r w:rsidRPr="0037281E">
        <w:rPr>
          <w:rFonts w:cs="Arial"/>
          <w:szCs w:val="22"/>
        </w:rPr>
        <w:t xml:space="preserve"> a oseta travní směsí. Na vzdušné straně bude dosypána </w:t>
      </w:r>
      <w:proofErr w:type="spellStart"/>
      <w:r w:rsidRPr="0037281E">
        <w:rPr>
          <w:rFonts w:cs="Arial"/>
          <w:szCs w:val="22"/>
        </w:rPr>
        <w:t>přitěžovací</w:t>
      </w:r>
      <w:proofErr w:type="spellEnd"/>
      <w:r w:rsidRPr="0037281E">
        <w:rPr>
          <w:rFonts w:cs="Arial"/>
          <w:szCs w:val="22"/>
        </w:rPr>
        <w:t xml:space="preserve"> lavice šířky </w:t>
      </w:r>
      <w:r w:rsidR="00F37620" w:rsidRPr="0037281E">
        <w:rPr>
          <w:rFonts w:cs="Arial"/>
          <w:szCs w:val="22"/>
        </w:rPr>
        <w:t>10-15</w:t>
      </w:r>
      <w:r w:rsidRPr="0037281E">
        <w:rPr>
          <w:rFonts w:cs="Arial"/>
          <w:szCs w:val="22"/>
        </w:rPr>
        <w:t xml:space="preserve"> m. Hráz bude založena do nepropustného podloží. </w:t>
      </w:r>
    </w:p>
    <w:p w14:paraId="5087A075" w14:textId="1031D3F9" w:rsidR="00665990" w:rsidRPr="0037281E" w:rsidRDefault="00665990" w:rsidP="00665990">
      <w:pPr>
        <w:pStyle w:val="Odstavecseseznamem"/>
        <w:spacing w:after="0" w:line="240" w:lineRule="auto"/>
        <w:jc w:val="both"/>
        <w:rPr>
          <w:rFonts w:cs="Arial"/>
          <w:szCs w:val="22"/>
        </w:rPr>
      </w:pPr>
      <w:r w:rsidRPr="0037281E">
        <w:rPr>
          <w:rFonts w:cs="Arial"/>
          <w:b/>
          <w:szCs w:val="22"/>
        </w:rPr>
        <w:t>Výpustné a bezpečnostní zařízení tvoří sdružený objekt.</w:t>
      </w:r>
      <w:r w:rsidRPr="0037281E">
        <w:rPr>
          <w:rFonts w:cs="Arial"/>
          <w:szCs w:val="22"/>
        </w:rPr>
        <w:t xml:space="preserve"> K tomuto objektu bude navrženo nové přívodní koryto v délce </w:t>
      </w:r>
      <w:r w:rsidR="00F37620" w:rsidRPr="0037281E">
        <w:rPr>
          <w:rFonts w:cs="Arial"/>
          <w:szCs w:val="22"/>
        </w:rPr>
        <w:t>27</w:t>
      </w:r>
      <w:r w:rsidRPr="0037281E">
        <w:rPr>
          <w:rFonts w:cs="Arial"/>
          <w:szCs w:val="22"/>
        </w:rPr>
        <w:t xml:space="preserve"> m, š. ve dně 1,0 m, hl. 1,0 m, se sklony svahů 1:2. Samotný objekt bude navržen betonový s kamenným obkladem, sestávající z výpustného objektu, přelivu, spadiště, štoly a koryta s účinnou drsností. Objekt bude vybaven min. zábradlím, schody a vodočetnou latí. </w:t>
      </w:r>
    </w:p>
    <w:p w14:paraId="7E238A6F" w14:textId="77777777" w:rsidR="00665990" w:rsidRPr="0037281E" w:rsidRDefault="00665990" w:rsidP="00665990">
      <w:pPr>
        <w:pStyle w:val="Odstavecseseznamem"/>
        <w:spacing w:after="0" w:line="240" w:lineRule="auto"/>
        <w:jc w:val="both"/>
        <w:rPr>
          <w:rFonts w:cs="Arial"/>
          <w:szCs w:val="22"/>
        </w:rPr>
      </w:pPr>
      <w:r w:rsidRPr="0037281E">
        <w:rPr>
          <w:rFonts w:cs="Arial"/>
          <w:b/>
          <w:szCs w:val="22"/>
        </w:rPr>
        <w:t>Výpust</w:t>
      </w:r>
      <w:r w:rsidRPr="0037281E">
        <w:rPr>
          <w:rFonts w:cs="Arial"/>
          <w:szCs w:val="22"/>
        </w:rPr>
        <w:t xml:space="preserve"> tvoří sedimentační jímka a požerák s česlovými rámy a drážkami pro osazení provizorního hrazení. </w:t>
      </w:r>
    </w:p>
    <w:p w14:paraId="3482ADAD" w14:textId="71665860" w:rsidR="00665990" w:rsidRPr="0037281E" w:rsidRDefault="00665990" w:rsidP="00665990">
      <w:pPr>
        <w:pStyle w:val="Odstavecseseznamem"/>
        <w:spacing w:after="0" w:line="240" w:lineRule="auto"/>
        <w:jc w:val="both"/>
        <w:rPr>
          <w:rFonts w:cs="Arial"/>
          <w:szCs w:val="22"/>
        </w:rPr>
      </w:pPr>
      <w:r w:rsidRPr="0037281E">
        <w:rPr>
          <w:rFonts w:cs="Arial"/>
          <w:b/>
          <w:szCs w:val="22"/>
        </w:rPr>
        <w:t>Bezpečnostní zařízení</w:t>
      </w:r>
      <w:r w:rsidRPr="0037281E">
        <w:rPr>
          <w:rFonts w:cs="Arial"/>
          <w:szCs w:val="22"/>
        </w:rPr>
        <w:t xml:space="preserve"> tvoří šachtový přeliv s celkovou délkou hrany </w:t>
      </w:r>
      <w:r w:rsidR="00F37620" w:rsidRPr="0037281E">
        <w:rPr>
          <w:rFonts w:cs="Arial"/>
          <w:szCs w:val="22"/>
        </w:rPr>
        <w:t>8</w:t>
      </w:r>
      <w:r w:rsidRPr="0037281E">
        <w:rPr>
          <w:rFonts w:cs="Arial"/>
          <w:szCs w:val="22"/>
        </w:rPr>
        <w:t xml:space="preserve">,0 m. </w:t>
      </w:r>
    </w:p>
    <w:p w14:paraId="144D8850" w14:textId="7E5958E7" w:rsidR="00665990" w:rsidRPr="0037281E" w:rsidRDefault="00665990" w:rsidP="00665990">
      <w:pPr>
        <w:pStyle w:val="Odstavecseseznamem"/>
        <w:spacing w:after="0" w:line="240" w:lineRule="auto"/>
        <w:jc w:val="both"/>
        <w:rPr>
          <w:rFonts w:cs="Arial"/>
          <w:szCs w:val="22"/>
        </w:rPr>
      </w:pPr>
      <w:r w:rsidRPr="0037281E">
        <w:rPr>
          <w:rFonts w:cs="Arial"/>
          <w:b/>
          <w:szCs w:val="22"/>
        </w:rPr>
        <w:t>Zemník</w:t>
      </w:r>
      <w:r w:rsidRPr="0037281E">
        <w:rPr>
          <w:rFonts w:cs="Arial"/>
          <w:szCs w:val="22"/>
        </w:rPr>
        <w:t xml:space="preserve"> je uvažován v prostoru zátopy, na jejím pravém břehu. Pro potřeby získání materiálu bude odstraněn porost, sejmuta humózní vrstva zemin, vytěžen zemník, sklony svahů budou upraveny do nepravidelného tvaru min. sklonu 1:3 s úpravou dna ve sklonu min. </w:t>
      </w:r>
      <w:proofErr w:type="gramStart"/>
      <w:r w:rsidRPr="0037281E">
        <w:rPr>
          <w:rFonts w:cs="Arial"/>
          <w:szCs w:val="22"/>
        </w:rPr>
        <w:t>3%</w:t>
      </w:r>
      <w:proofErr w:type="gramEnd"/>
      <w:r w:rsidRPr="0037281E">
        <w:rPr>
          <w:rFonts w:cs="Arial"/>
          <w:szCs w:val="22"/>
        </w:rPr>
        <w:t xml:space="preserve"> směrem k potoku. Do zemníku bude následně zpátky navezena humózní vrstva zemin.</w:t>
      </w:r>
    </w:p>
    <w:p w14:paraId="7D731CF5" w14:textId="4037EE9A" w:rsidR="00665990" w:rsidRPr="0037281E" w:rsidRDefault="00665990" w:rsidP="00665990">
      <w:pPr>
        <w:pStyle w:val="Odstavecseseznamem"/>
        <w:spacing w:after="0" w:line="240" w:lineRule="auto"/>
        <w:jc w:val="both"/>
        <w:rPr>
          <w:rFonts w:cs="Arial"/>
          <w:szCs w:val="22"/>
        </w:rPr>
      </w:pPr>
      <w:r w:rsidRPr="0037281E">
        <w:rPr>
          <w:rFonts w:cs="Arial"/>
          <w:b/>
          <w:szCs w:val="22"/>
        </w:rPr>
        <w:t>Zdrž</w:t>
      </w:r>
      <w:r w:rsidRPr="0037281E">
        <w:rPr>
          <w:rFonts w:cs="Arial"/>
          <w:szCs w:val="22"/>
        </w:rPr>
        <w:t xml:space="preserve"> může být i nadále využívána stávajícím způsobem, s odstraněním dřevin podél toku se počítá pouze v bezprostřední blízkosti hráze - min. 10 m od objektů stavby.</w:t>
      </w:r>
    </w:p>
    <w:p w14:paraId="13651A72" w14:textId="77777777" w:rsidR="003B48C5" w:rsidRPr="0037281E" w:rsidRDefault="003B48C5" w:rsidP="003B48C5">
      <w:pPr>
        <w:pStyle w:val="l-L1"/>
        <w:numPr>
          <w:ilvl w:val="0"/>
          <w:numId w:val="0"/>
        </w:numPr>
        <w:spacing w:before="120" w:line="240" w:lineRule="auto"/>
        <w:ind w:left="709"/>
        <w:jc w:val="both"/>
        <w:rPr>
          <w:rFonts w:ascii="Arial" w:hAnsi="Arial" w:cs="Arial"/>
          <w:szCs w:val="22"/>
          <w:u w:val="none"/>
          <w:lang w:val="en-US"/>
        </w:rPr>
      </w:pPr>
      <w:proofErr w:type="spellStart"/>
      <w:r w:rsidRPr="0037281E">
        <w:rPr>
          <w:rFonts w:ascii="Arial" w:hAnsi="Arial" w:cs="Arial"/>
          <w:szCs w:val="22"/>
          <w:u w:val="none"/>
          <w:lang w:val="en-US"/>
        </w:rPr>
        <w:t>Polní</w:t>
      </w:r>
      <w:proofErr w:type="spellEnd"/>
      <w:r w:rsidRPr="0037281E">
        <w:rPr>
          <w:rFonts w:ascii="Arial" w:hAnsi="Arial" w:cs="Arial"/>
          <w:szCs w:val="22"/>
          <w:u w:val="none"/>
          <w:lang w:val="en-US"/>
        </w:rPr>
        <w:t xml:space="preserve"> cesta HC2A </w:t>
      </w:r>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hlavní</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polní</w:t>
      </w:r>
      <w:proofErr w:type="spellEnd"/>
      <w:r w:rsidRPr="0037281E">
        <w:rPr>
          <w:rFonts w:ascii="Arial" w:hAnsi="Arial" w:cs="Arial"/>
          <w:b w:val="0"/>
          <w:bCs/>
          <w:szCs w:val="22"/>
          <w:u w:val="none"/>
          <w:lang w:val="en-US"/>
        </w:rPr>
        <w:t xml:space="preserve"> cesta z </w:t>
      </w:r>
      <w:proofErr w:type="spellStart"/>
      <w:r w:rsidRPr="0037281E">
        <w:rPr>
          <w:rFonts w:ascii="Arial" w:hAnsi="Arial" w:cs="Arial"/>
          <w:b w:val="0"/>
          <w:bCs/>
          <w:szCs w:val="22"/>
          <w:u w:val="none"/>
          <w:lang w:val="en-US"/>
        </w:rPr>
        <w:t>asfaltobetonu</w:t>
      </w:r>
      <w:proofErr w:type="spellEnd"/>
      <w:r w:rsidRPr="0037281E">
        <w:rPr>
          <w:rFonts w:ascii="Arial" w:hAnsi="Arial" w:cs="Arial"/>
          <w:b w:val="0"/>
          <w:bCs/>
          <w:szCs w:val="22"/>
          <w:u w:val="none"/>
          <w:lang w:val="en-US"/>
        </w:rPr>
        <w:t xml:space="preserve"> o </w:t>
      </w:r>
      <w:proofErr w:type="spellStart"/>
      <w:r w:rsidRPr="0037281E">
        <w:rPr>
          <w:rFonts w:ascii="Arial" w:hAnsi="Arial" w:cs="Arial"/>
          <w:b w:val="0"/>
          <w:bCs/>
          <w:szCs w:val="22"/>
          <w:u w:val="none"/>
          <w:lang w:val="en-US"/>
        </w:rPr>
        <w:t>délce</w:t>
      </w:r>
      <w:proofErr w:type="spellEnd"/>
      <w:r w:rsidRPr="0037281E">
        <w:rPr>
          <w:rFonts w:ascii="Arial" w:hAnsi="Arial" w:cs="Arial"/>
          <w:b w:val="0"/>
          <w:bCs/>
          <w:szCs w:val="22"/>
          <w:u w:val="none"/>
          <w:lang w:val="en-US"/>
        </w:rPr>
        <w:t xml:space="preserve"> 221 m.</w:t>
      </w:r>
      <w:r w:rsidRPr="0037281E">
        <w:rPr>
          <w:rFonts w:ascii="Arial" w:hAnsi="Arial" w:cs="Arial"/>
          <w:szCs w:val="22"/>
          <w:u w:val="none"/>
          <w:lang w:val="en-US"/>
        </w:rPr>
        <w:t xml:space="preserve"> </w:t>
      </w:r>
    </w:p>
    <w:p w14:paraId="28B4508C" w14:textId="5E37859C" w:rsidR="003B48C5" w:rsidRPr="0037281E" w:rsidRDefault="003B48C5" w:rsidP="003B48C5">
      <w:pPr>
        <w:pStyle w:val="l-L1"/>
        <w:numPr>
          <w:ilvl w:val="0"/>
          <w:numId w:val="0"/>
        </w:numPr>
        <w:spacing w:before="120" w:line="240" w:lineRule="auto"/>
        <w:ind w:left="709"/>
        <w:jc w:val="both"/>
        <w:rPr>
          <w:rFonts w:ascii="Arial" w:hAnsi="Arial" w:cs="Arial"/>
          <w:b w:val="0"/>
          <w:bCs/>
          <w:szCs w:val="22"/>
          <w:u w:val="none"/>
          <w:lang w:val="en-US"/>
        </w:rPr>
      </w:pPr>
      <w:proofErr w:type="spellStart"/>
      <w:r w:rsidRPr="0037281E">
        <w:rPr>
          <w:rFonts w:ascii="Arial" w:hAnsi="Arial" w:cs="Arial"/>
          <w:szCs w:val="22"/>
          <w:u w:val="none"/>
          <w:lang w:val="en-US"/>
        </w:rPr>
        <w:t>Polní</w:t>
      </w:r>
      <w:proofErr w:type="spellEnd"/>
      <w:r w:rsidRPr="0037281E">
        <w:rPr>
          <w:rFonts w:ascii="Arial" w:hAnsi="Arial" w:cs="Arial"/>
          <w:szCs w:val="22"/>
          <w:u w:val="none"/>
          <w:lang w:val="en-US"/>
        </w:rPr>
        <w:t xml:space="preserve"> cesta HC2B </w:t>
      </w:r>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hlavní</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polní</w:t>
      </w:r>
      <w:proofErr w:type="spellEnd"/>
      <w:r w:rsidRPr="0037281E">
        <w:rPr>
          <w:rFonts w:ascii="Arial" w:hAnsi="Arial" w:cs="Arial"/>
          <w:b w:val="0"/>
          <w:bCs/>
          <w:szCs w:val="22"/>
          <w:u w:val="none"/>
          <w:lang w:val="en-US"/>
        </w:rPr>
        <w:t xml:space="preserve"> cesta z </w:t>
      </w:r>
      <w:proofErr w:type="spellStart"/>
      <w:r w:rsidRPr="0037281E">
        <w:rPr>
          <w:rFonts w:ascii="Arial" w:hAnsi="Arial" w:cs="Arial"/>
          <w:b w:val="0"/>
          <w:bCs/>
          <w:szCs w:val="22"/>
          <w:u w:val="none"/>
          <w:lang w:val="en-US"/>
        </w:rPr>
        <w:t>asfaltobetonu</w:t>
      </w:r>
      <w:proofErr w:type="spellEnd"/>
      <w:r w:rsidRPr="0037281E">
        <w:rPr>
          <w:rFonts w:ascii="Arial" w:hAnsi="Arial" w:cs="Arial"/>
          <w:b w:val="0"/>
          <w:bCs/>
          <w:szCs w:val="22"/>
          <w:u w:val="none"/>
          <w:lang w:val="en-US"/>
        </w:rPr>
        <w:t xml:space="preserve"> o </w:t>
      </w:r>
      <w:proofErr w:type="spellStart"/>
      <w:r w:rsidRPr="0037281E">
        <w:rPr>
          <w:rFonts w:ascii="Arial" w:hAnsi="Arial" w:cs="Arial"/>
          <w:b w:val="0"/>
          <w:bCs/>
          <w:szCs w:val="22"/>
          <w:u w:val="none"/>
          <w:lang w:val="en-US"/>
        </w:rPr>
        <w:t>délce</w:t>
      </w:r>
      <w:proofErr w:type="spellEnd"/>
      <w:r w:rsidRPr="0037281E">
        <w:rPr>
          <w:rFonts w:ascii="Arial" w:hAnsi="Arial" w:cs="Arial"/>
          <w:b w:val="0"/>
          <w:bCs/>
          <w:szCs w:val="22"/>
          <w:u w:val="none"/>
          <w:lang w:val="en-US"/>
        </w:rPr>
        <w:t xml:space="preserve"> 512 m. </w:t>
      </w:r>
    </w:p>
    <w:p w14:paraId="2882C920" w14:textId="2CF827B9" w:rsidR="003B48C5" w:rsidRPr="0037281E" w:rsidRDefault="003B48C5" w:rsidP="003B48C5">
      <w:pPr>
        <w:pStyle w:val="l-L1"/>
        <w:numPr>
          <w:ilvl w:val="0"/>
          <w:numId w:val="0"/>
        </w:numPr>
        <w:spacing w:before="120" w:line="240" w:lineRule="auto"/>
        <w:ind w:left="709"/>
        <w:jc w:val="both"/>
        <w:rPr>
          <w:rStyle w:val="l-L2Char"/>
          <w:rFonts w:cs="Arial"/>
          <w:b w:val="0"/>
          <w:szCs w:val="22"/>
          <w:u w:val="none"/>
          <w:lang w:val="en-US"/>
        </w:rPr>
      </w:pPr>
      <w:proofErr w:type="spellStart"/>
      <w:r w:rsidRPr="0037281E">
        <w:rPr>
          <w:rFonts w:ascii="Arial" w:hAnsi="Arial" w:cs="Arial"/>
          <w:szCs w:val="22"/>
          <w:u w:val="none"/>
          <w:lang w:val="en-US"/>
        </w:rPr>
        <w:t>Rigol</w:t>
      </w:r>
      <w:proofErr w:type="spellEnd"/>
      <w:r w:rsidRPr="0037281E">
        <w:rPr>
          <w:rFonts w:ascii="Arial" w:hAnsi="Arial" w:cs="Arial"/>
          <w:szCs w:val="22"/>
          <w:u w:val="none"/>
          <w:lang w:val="en-US"/>
        </w:rPr>
        <w:t xml:space="preserve"> RG1 + SPř</w:t>
      </w:r>
      <w:proofErr w:type="gramStart"/>
      <w:r w:rsidRPr="0037281E">
        <w:rPr>
          <w:rFonts w:ascii="Arial" w:hAnsi="Arial" w:cs="Arial"/>
          <w:szCs w:val="22"/>
          <w:u w:val="none"/>
          <w:lang w:val="en-US"/>
        </w:rPr>
        <w:t xml:space="preserve">1  </w:t>
      </w:r>
      <w:r w:rsidRPr="0037281E">
        <w:rPr>
          <w:rFonts w:ascii="Arial" w:hAnsi="Arial" w:cs="Arial"/>
          <w:b w:val="0"/>
          <w:bCs/>
          <w:szCs w:val="22"/>
          <w:u w:val="none"/>
          <w:lang w:val="en-US"/>
        </w:rPr>
        <w:t>–</w:t>
      </w:r>
      <w:proofErr w:type="gram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nově</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navržené</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odvodnění</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podél</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polní</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cesty</w:t>
      </w:r>
      <w:proofErr w:type="spellEnd"/>
      <w:r w:rsidRPr="0037281E">
        <w:rPr>
          <w:rFonts w:ascii="Arial" w:hAnsi="Arial" w:cs="Arial"/>
          <w:b w:val="0"/>
          <w:bCs/>
          <w:szCs w:val="22"/>
          <w:u w:val="none"/>
          <w:lang w:val="en-US"/>
        </w:rPr>
        <w:t xml:space="preserve"> HC2 B-R, </w:t>
      </w:r>
      <w:proofErr w:type="spellStart"/>
      <w:r w:rsidRPr="0037281E">
        <w:rPr>
          <w:rFonts w:ascii="Arial" w:hAnsi="Arial" w:cs="Arial"/>
          <w:b w:val="0"/>
          <w:bCs/>
          <w:szCs w:val="22"/>
          <w:u w:val="none"/>
          <w:lang w:val="en-US"/>
        </w:rPr>
        <w:t>součástí</w:t>
      </w:r>
      <w:proofErr w:type="spellEnd"/>
      <w:r w:rsidRPr="0037281E">
        <w:rPr>
          <w:rFonts w:ascii="Arial" w:hAnsi="Arial" w:cs="Arial"/>
          <w:b w:val="0"/>
          <w:bCs/>
          <w:szCs w:val="22"/>
          <w:u w:val="none"/>
          <w:lang w:val="en-US"/>
        </w:rPr>
        <w:t xml:space="preserve"> je </w:t>
      </w:r>
      <w:proofErr w:type="spellStart"/>
      <w:r w:rsidRPr="0037281E">
        <w:rPr>
          <w:rFonts w:ascii="Arial" w:hAnsi="Arial" w:cs="Arial"/>
          <w:b w:val="0"/>
          <w:bCs/>
          <w:szCs w:val="22"/>
          <w:u w:val="none"/>
          <w:lang w:val="en-US"/>
        </w:rPr>
        <w:t>propustek</w:t>
      </w:r>
      <w:proofErr w:type="spellEnd"/>
      <w:r w:rsidRPr="0037281E">
        <w:rPr>
          <w:rFonts w:ascii="Arial" w:hAnsi="Arial" w:cs="Arial"/>
          <w:b w:val="0"/>
          <w:bCs/>
          <w:szCs w:val="22"/>
          <w:u w:val="none"/>
          <w:lang w:val="en-US"/>
        </w:rPr>
        <w:t xml:space="preserve"> P1 (km 0,357) a </w:t>
      </w:r>
      <w:proofErr w:type="spellStart"/>
      <w:r w:rsidRPr="0037281E">
        <w:rPr>
          <w:rFonts w:ascii="Arial" w:hAnsi="Arial" w:cs="Arial"/>
          <w:b w:val="0"/>
          <w:bCs/>
          <w:szCs w:val="22"/>
          <w:u w:val="none"/>
          <w:lang w:val="en-US"/>
        </w:rPr>
        <w:t>rámový</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propustek</w:t>
      </w:r>
      <w:proofErr w:type="spellEnd"/>
      <w:r w:rsidRPr="0037281E">
        <w:rPr>
          <w:rFonts w:ascii="Arial" w:hAnsi="Arial" w:cs="Arial"/>
          <w:b w:val="0"/>
          <w:bCs/>
          <w:szCs w:val="22"/>
          <w:u w:val="none"/>
          <w:lang w:val="en-US"/>
        </w:rPr>
        <w:t xml:space="preserve"> P2 (km 0,490). </w:t>
      </w:r>
      <w:proofErr w:type="spellStart"/>
      <w:r w:rsidRPr="0037281E">
        <w:rPr>
          <w:rFonts w:ascii="Arial" w:hAnsi="Arial" w:cs="Arial"/>
          <w:b w:val="0"/>
          <w:bCs/>
          <w:szCs w:val="22"/>
          <w:u w:val="none"/>
          <w:lang w:val="en-US"/>
        </w:rPr>
        <w:t>Svodný</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příkop</w:t>
      </w:r>
      <w:proofErr w:type="spellEnd"/>
      <w:r w:rsidRPr="0037281E">
        <w:rPr>
          <w:rFonts w:ascii="Arial" w:hAnsi="Arial" w:cs="Arial"/>
          <w:b w:val="0"/>
          <w:bCs/>
          <w:szCs w:val="22"/>
          <w:u w:val="none"/>
          <w:lang w:val="en-US"/>
        </w:rPr>
        <w:t xml:space="preserve"> SPř1 je </w:t>
      </w:r>
      <w:proofErr w:type="spellStart"/>
      <w:r w:rsidRPr="0037281E">
        <w:rPr>
          <w:rFonts w:ascii="Arial" w:hAnsi="Arial" w:cs="Arial"/>
          <w:b w:val="0"/>
          <w:bCs/>
          <w:szCs w:val="22"/>
          <w:u w:val="none"/>
          <w:lang w:val="en-US"/>
        </w:rPr>
        <w:t>navržen</w:t>
      </w:r>
      <w:proofErr w:type="spellEnd"/>
      <w:r w:rsidRPr="0037281E">
        <w:rPr>
          <w:rFonts w:ascii="Arial" w:hAnsi="Arial" w:cs="Arial"/>
          <w:b w:val="0"/>
          <w:bCs/>
          <w:szCs w:val="22"/>
          <w:u w:val="none"/>
          <w:lang w:val="en-US"/>
        </w:rPr>
        <w:t xml:space="preserve"> v </w:t>
      </w:r>
      <w:proofErr w:type="spellStart"/>
      <w:r w:rsidRPr="0037281E">
        <w:rPr>
          <w:rFonts w:ascii="Arial" w:hAnsi="Arial" w:cs="Arial"/>
          <w:b w:val="0"/>
          <w:bCs/>
          <w:szCs w:val="22"/>
          <w:u w:val="none"/>
          <w:lang w:val="en-US"/>
        </w:rPr>
        <w:t>délce</w:t>
      </w:r>
      <w:proofErr w:type="spellEnd"/>
      <w:r w:rsidRPr="0037281E">
        <w:rPr>
          <w:rFonts w:ascii="Arial" w:hAnsi="Arial" w:cs="Arial"/>
          <w:b w:val="0"/>
          <w:bCs/>
          <w:szCs w:val="22"/>
          <w:u w:val="none"/>
          <w:lang w:val="en-US"/>
        </w:rPr>
        <w:t xml:space="preserve"> 346 m, </w:t>
      </w:r>
      <w:proofErr w:type="spellStart"/>
      <w:r w:rsidRPr="0037281E">
        <w:rPr>
          <w:rFonts w:ascii="Arial" w:hAnsi="Arial" w:cs="Arial"/>
          <w:b w:val="0"/>
          <w:bCs/>
          <w:szCs w:val="22"/>
          <w:u w:val="none"/>
          <w:lang w:val="en-US"/>
        </w:rPr>
        <w:t>částečně</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zpevněný</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ukončen</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napojením</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na</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propustek</w:t>
      </w:r>
      <w:proofErr w:type="spellEnd"/>
      <w:r w:rsidRPr="0037281E">
        <w:rPr>
          <w:rFonts w:ascii="Arial" w:hAnsi="Arial" w:cs="Arial"/>
          <w:b w:val="0"/>
          <w:bCs/>
          <w:szCs w:val="22"/>
          <w:u w:val="none"/>
          <w:lang w:val="en-US"/>
        </w:rPr>
        <w:t xml:space="preserve"> P1 DN 700. </w:t>
      </w:r>
      <w:proofErr w:type="spellStart"/>
      <w:r w:rsidRPr="0037281E">
        <w:rPr>
          <w:rFonts w:ascii="Arial" w:hAnsi="Arial" w:cs="Arial"/>
          <w:b w:val="0"/>
          <w:bCs/>
          <w:szCs w:val="22"/>
          <w:u w:val="none"/>
          <w:lang w:val="en-US"/>
        </w:rPr>
        <w:t>Zpevněný</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cestní</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rigol</w:t>
      </w:r>
      <w:proofErr w:type="spellEnd"/>
      <w:r w:rsidRPr="0037281E">
        <w:rPr>
          <w:rFonts w:ascii="Arial" w:hAnsi="Arial" w:cs="Arial"/>
          <w:b w:val="0"/>
          <w:bCs/>
          <w:szCs w:val="22"/>
          <w:u w:val="none"/>
          <w:lang w:val="en-US"/>
        </w:rPr>
        <w:t xml:space="preserve"> RG1 je </w:t>
      </w:r>
      <w:proofErr w:type="spellStart"/>
      <w:r w:rsidRPr="0037281E">
        <w:rPr>
          <w:rFonts w:ascii="Arial" w:hAnsi="Arial" w:cs="Arial"/>
          <w:b w:val="0"/>
          <w:bCs/>
          <w:szCs w:val="22"/>
          <w:u w:val="none"/>
          <w:lang w:val="en-US"/>
        </w:rPr>
        <w:t>navržen</w:t>
      </w:r>
      <w:proofErr w:type="spellEnd"/>
      <w:r w:rsidRPr="0037281E">
        <w:rPr>
          <w:rFonts w:ascii="Arial" w:hAnsi="Arial" w:cs="Arial"/>
          <w:b w:val="0"/>
          <w:bCs/>
          <w:szCs w:val="22"/>
          <w:u w:val="none"/>
          <w:lang w:val="en-US"/>
        </w:rPr>
        <w:t xml:space="preserve"> z </w:t>
      </w:r>
      <w:proofErr w:type="spellStart"/>
      <w:r w:rsidRPr="0037281E">
        <w:rPr>
          <w:rFonts w:ascii="Arial" w:hAnsi="Arial" w:cs="Arial"/>
          <w:b w:val="0"/>
          <w:bCs/>
          <w:szCs w:val="22"/>
          <w:u w:val="none"/>
          <w:lang w:val="en-US"/>
        </w:rPr>
        <w:t>betonových</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odvodňovacích</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žlabů</w:t>
      </w:r>
      <w:proofErr w:type="spellEnd"/>
      <w:r w:rsidRPr="0037281E">
        <w:rPr>
          <w:rFonts w:ascii="Arial" w:hAnsi="Arial" w:cs="Arial"/>
          <w:b w:val="0"/>
          <w:bCs/>
          <w:szCs w:val="22"/>
          <w:u w:val="none"/>
          <w:lang w:val="en-US"/>
        </w:rPr>
        <w:t xml:space="preserve">, je </w:t>
      </w:r>
      <w:proofErr w:type="spellStart"/>
      <w:r w:rsidRPr="0037281E">
        <w:rPr>
          <w:rFonts w:ascii="Arial" w:hAnsi="Arial" w:cs="Arial"/>
          <w:b w:val="0"/>
          <w:bCs/>
          <w:szCs w:val="22"/>
          <w:u w:val="none"/>
          <w:lang w:val="en-US"/>
        </w:rPr>
        <w:t>ukončen</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napojením</w:t>
      </w:r>
      <w:proofErr w:type="spellEnd"/>
      <w:r w:rsidRPr="0037281E">
        <w:rPr>
          <w:rFonts w:ascii="Arial" w:hAnsi="Arial" w:cs="Arial"/>
          <w:b w:val="0"/>
          <w:bCs/>
          <w:szCs w:val="22"/>
          <w:u w:val="none"/>
          <w:lang w:val="en-US"/>
        </w:rPr>
        <w:t xml:space="preserve"> do </w:t>
      </w:r>
      <w:proofErr w:type="spellStart"/>
      <w:r w:rsidRPr="0037281E">
        <w:rPr>
          <w:rFonts w:ascii="Arial" w:hAnsi="Arial" w:cs="Arial"/>
          <w:b w:val="0"/>
          <w:bCs/>
          <w:szCs w:val="22"/>
          <w:u w:val="none"/>
          <w:lang w:val="en-US"/>
        </w:rPr>
        <w:t>Chlumského</w:t>
      </w:r>
      <w:proofErr w:type="spellEnd"/>
      <w:r w:rsidRPr="0037281E">
        <w:rPr>
          <w:rFonts w:ascii="Arial" w:hAnsi="Arial" w:cs="Arial"/>
          <w:b w:val="0"/>
          <w:bCs/>
          <w:szCs w:val="22"/>
          <w:u w:val="none"/>
          <w:lang w:val="en-US"/>
        </w:rPr>
        <w:t xml:space="preserve"> </w:t>
      </w:r>
      <w:proofErr w:type="spellStart"/>
      <w:r w:rsidRPr="0037281E">
        <w:rPr>
          <w:rFonts w:ascii="Arial" w:hAnsi="Arial" w:cs="Arial"/>
          <w:b w:val="0"/>
          <w:bCs/>
          <w:szCs w:val="22"/>
          <w:u w:val="none"/>
          <w:lang w:val="en-US"/>
        </w:rPr>
        <w:t>potoka</w:t>
      </w:r>
      <w:proofErr w:type="spellEnd"/>
      <w:r w:rsidRPr="0037281E">
        <w:rPr>
          <w:rFonts w:ascii="Arial" w:hAnsi="Arial" w:cs="Arial"/>
          <w:b w:val="0"/>
          <w:bCs/>
          <w:szCs w:val="22"/>
          <w:u w:val="none"/>
          <w:lang w:val="en-US"/>
        </w:rPr>
        <w:t xml:space="preserve">.  </w:t>
      </w:r>
    </w:p>
    <w:p w14:paraId="7A77D271" w14:textId="77777777" w:rsidR="0026210A" w:rsidRPr="0037281E" w:rsidRDefault="003B48C5" w:rsidP="0026210A">
      <w:pPr>
        <w:overflowPunct w:val="0"/>
        <w:autoSpaceDE w:val="0"/>
        <w:autoSpaceDN w:val="0"/>
        <w:adjustRightInd w:val="0"/>
        <w:ind w:left="709"/>
        <w:textAlignment w:val="baseline"/>
        <w:rPr>
          <w:rFonts w:cs="Arial"/>
          <w:szCs w:val="22"/>
          <w:lang w:eastAsia="en-US"/>
        </w:rPr>
      </w:pPr>
      <w:proofErr w:type="spellStart"/>
      <w:r w:rsidRPr="0037281E">
        <w:rPr>
          <w:rFonts w:cs="Arial"/>
          <w:b/>
          <w:bCs/>
          <w:szCs w:val="22"/>
          <w:lang w:val="en-US"/>
        </w:rPr>
        <w:t>Interakční</w:t>
      </w:r>
      <w:proofErr w:type="spellEnd"/>
      <w:r w:rsidRPr="0037281E">
        <w:rPr>
          <w:rFonts w:cs="Arial"/>
          <w:b/>
          <w:bCs/>
          <w:szCs w:val="22"/>
          <w:lang w:val="en-US"/>
        </w:rPr>
        <w:t xml:space="preserve"> </w:t>
      </w:r>
      <w:proofErr w:type="spellStart"/>
      <w:r w:rsidRPr="0037281E">
        <w:rPr>
          <w:rFonts w:cs="Arial"/>
          <w:b/>
          <w:bCs/>
          <w:szCs w:val="22"/>
          <w:lang w:val="en-US"/>
        </w:rPr>
        <w:t>prvek</w:t>
      </w:r>
      <w:proofErr w:type="spellEnd"/>
      <w:r w:rsidRPr="0037281E">
        <w:rPr>
          <w:rFonts w:cs="Arial"/>
          <w:b/>
          <w:bCs/>
          <w:szCs w:val="22"/>
          <w:lang w:val="en-US"/>
        </w:rPr>
        <w:t xml:space="preserve"> IP16</w:t>
      </w:r>
      <w:r w:rsidRPr="0037281E">
        <w:rPr>
          <w:rFonts w:cs="Arial"/>
          <w:szCs w:val="22"/>
          <w:lang w:val="en-US"/>
        </w:rPr>
        <w:t xml:space="preserve"> – </w:t>
      </w:r>
      <w:proofErr w:type="spellStart"/>
      <w:r w:rsidRPr="0037281E">
        <w:rPr>
          <w:rFonts w:cs="Arial"/>
          <w:bCs/>
          <w:szCs w:val="22"/>
          <w:lang w:val="en-US"/>
        </w:rPr>
        <w:t>navržená</w:t>
      </w:r>
      <w:proofErr w:type="spellEnd"/>
      <w:r w:rsidRPr="0037281E">
        <w:rPr>
          <w:rFonts w:cs="Arial"/>
          <w:bCs/>
          <w:szCs w:val="22"/>
          <w:lang w:val="en-US"/>
        </w:rPr>
        <w:t xml:space="preserve"> </w:t>
      </w:r>
      <w:proofErr w:type="spellStart"/>
      <w:r w:rsidRPr="0037281E">
        <w:rPr>
          <w:rFonts w:cs="Arial"/>
          <w:bCs/>
          <w:szCs w:val="22"/>
          <w:lang w:val="en-US"/>
        </w:rPr>
        <w:t>výsadba</w:t>
      </w:r>
      <w:proofErr w:type="spellEnd"/>
      <w:r w:rsidRPr="0037281E">
        <w:rPr>
          <w:rFonts w:cs="Arial"/>
          <w:bCs/>
          <w:szCs w:val="22"/>
          <w:lang w:val="en-US"/>
        </w:rPr>
        <w:t xml:space="preserve"> </w:t>
      </w:r>
      <w:proofErr w:type="spellStart"/>
      <w:r w:rsidRPr="0037281E">
        <w:rPr>
          <w:rFonts w:cs="Arial"/>
          <w:bCs/>
          <w:szCs w:val="22"/>
          <w:lang w:val="en-US"/>
        </w:rPr>
        <w:t>podél</w:t>
      </w:r>
      <w:proofErr w:type="spellEnd"/>
      <w:r w:rsidRPr="0037281E">
        <w:rPr>
          <w:rFonts w:cs="Arial"/>
          <w:bCs/>
          <w:szCs w:val="22"/>
          <w:lang w:val="en-US"/>
        </w:rPr>
        <w:t xml:space="preserve"> </w:t>
      </w:r>
      <w:proofErr w:type="spellStart"/>
      <w:r w:rsidRPr="0037281E">
        <w:rPr>
          <w:rFonts w:cs="Arial"/>
          <w:bCs/>
          <w:szCs w:val="22"/>
          <w:lang w:val="en-US"/>
        </w:rPr>
        <w:t>polní</w:t>
      </w:r>
      <w:proofErr w:type="spellEnd"/>
      <w:r w:rsidRPr="0037281E">
        <w:rPr>
          <w:rFonts w:cs="Arial"/>
          <w:bCs/>
          <w:szCs w:val="22"/>
          <w:lang w:val="en-US"/>
        </w:rPr>
        <w:t xml:space="preserve"> </w:t>
      </w:r>
      <w:proofErr w:type="spellStart"/>
      <w:r w:rsidRPr="0037281E">
        <w:rPr>
          <w:rFonts w:cs="Arial"/>
          <w:bCs/>
          <w:szCs w:val="22"/>
          <w:lang w:val="en-US"/>
        </w:rPr>
        <w:t>cesty</w:t>
      </w:r>
      <w:proofErr w:type="spellEnd"/>
      <w:r w:rsidRPr="0037281E">
        <w:rPr>
          <w:rFonts w:cs="Arial"/>
          <w:bCs/>
          <w:szCs w:val="22"/>
          <w:lang w:val="en-US"/>
        </w:rPr>
        <w:t xml:space="preserve"> HC2B-R</w:t>
      </w:r>
      <w:r w:rsidR="0026210A" w:rsidRPr="0037281E">
        <w:rPr>
          <w:rFonts w:cs="Arial"/>
          <w:b/>
          <w:bCs/>
          <w:szCs w:val="22"/>
          <w:lang w:val="en-US"/>
        </w:rPr>
        <w:t xml:space="preserve">. </w:t>
      </w:r>
      <w:r w:rsidR="0026210A" w:rsidRPr="0037281E">
        <w:rPr>
          <w:rFonts w:cs="Arial"/>
          <w:bCs/>
          <w:szCs w:val="22"/>
        </w:rPr>
        <w:t xml:space="preserve">V části LBC2 dotčeného stavbou suché retenční nádrže N3 bude navrženo doplnění zeleně. </w:t>
      </w:r>
    </w:p>
    <w:p w14:paraId="3C6AA84B" w14:textId="61D144B7" w:rsidR="003B48C5" w:rsidRPr="0037281E" w:rsidRDefault="003B48C5" w:rsidP="003B48C5">
      <w:pPr>
        <w:pStyle w:val="l-L1"/>
        <w:keepNext w:val="0"/>
        <w:numPr>
          <w:ilvl w:val="0"/>
          <w:numId w:val="0"/>
        </w:numPr>
        <w:spacing w:before="120" w:after="120"/>
        <w:ind w:left="737"/>
        <w:jc w:val="both"/>
        <w:rPr>
          <w:rStyle w:val="l-L2Char"/>
          <w:rFonts w:cs="Arial"/>
          <w:b w:val="0"/>
          <w:bCs/>
          <w:szCs w:val="22"/>
          <w:u w:val="none"/>
        </w:rPr>
      </w:pPr>
    </w:p>
    <w:p w14:paraId="3CC958EC" w14:textId="01A25B2F" w:rsidR="003B48C5" w:rsidRPr="008E134E" w:rsidRDefault="003B48C5" w:rsidP="00665990">
      <w:pPr>
        <w:pStyle w:val="Odstavecseseznamem"/>
        <w:spacing w:after="0" w:line="240" w:lineRule="auto"/>
        <w:jc w:val="both"/>
        <w:rPr>
          <w:rFonts w:cs="Arial"/>
          <w:szCs w:val="22"/>
          <w:highlight w:val="green"/>
        </w:rPr>
      </w:pPr>
    </w:p>
    <w:p w14:paraId="5EB6DF6C" w14:textId="4D88612C" w:rsidR="00665990" w:rsidRPr="00E579CC" w:rsidRDefault="007A3C12" w:rsidP="00665990">
      <w:pPr>
        <w:pStyle w:val="l-L1"/>
        <w:keepNext w:val="0"/>
        <w:numPr>
          <w:ilvl w:val="0"/>
          <w:numId w:val="0"/>
        </w:numPr>
        <w:spacing w:before="120" w:after="120"/>
        <w:ind w:left="1212"/>
        <w:jc w:val="both"/>
        <w:rPr>
          <w:rStyle w:val="l-L2Char"/>
          <w:rFonts w:cs="Arial"/>
          <w:b w:val="0"/>
          <w:i/>
          <w:szCs w:val="22"/>
          <w:u w:val="none"/>
        </w:rPr>
      </w:pPr>
      <w:r>
        <w:rPr>
          <w:rStyle w:val="l-L2Char"/>
          <w:rFonts w:cs="Arial"/>
          <w:b w:val="0"/>
          <w:i/>
          <w:szCs w:val="22"/>
          <w:u w:val="none"/>
        </w:rPr>
        <w:t xml:space="preserve"> </w:t>
      </w:r>
    </w:p>
    <w:p w14:paraId="67956A7F" w14:textId="77777777" w:rsidR="00A9313F" w:rsidRPr="00B21903" w:rsidRDefault="00DB32E6" w:rsidP="00DB32E6">
      <w:pPr>
        <w:pStyle w:val="l-L1"/>
        <w:keepNext w:val="0"/>
        <w:numPr>
          <w:ilvl w:val="2"/>
          <w:numId w:val="4"/>
        </w:numPr>
        <w:spacing w:before="120" w:after="120"/>
        <w:jc w:val="both"/>
        <w:rPr>
          <w:ins w:id="90" w:author="Hebelková Zdenka Ing." w:date="2021-02-22T13:30:00Z"/>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r w:rsidRPr="00B21903">
        <w:rPr>
          <w:rStyle w:val="l-L2Char"/>
          <w:b w:val="0"/>
          <w:iCs/>
          <w:szCs w:val="22"/>
          <w:u w:val="none"/>
        </w:rPr>
        <w:t>.</w:t>
      </w:r>
      <w:ins w:id="91" w:author="Hebelková Zdenka Ing." w:date="2021-02-22T13:30:00Z">
        <w:r w:rsidR="00A9313F" w:rsidRPr="00B21903">
          <w:rPr>
            <w:rStyle w:val="l-L2Char"/>
            <w:b w:val="0"/>
            <w:iCs/>
            <w:szCs w:val="22"/>
            <w:u w:val="none"/>
          </w:rPr>
          <w:t xml:space="preserve"> </w:t>
        </w:r>
      </w:ins>
      <w:r w:rsidR="00A9313F" w:rsidRPr="00B21903">
        <w:rPr>
          <w:rStyle w:val="l-L2Char"/>
          <w:b w:val="0"/>
          <w:iCs/>
          <w:szCs w:val="22"/>
          <w:u w:val="none"/>
        </w:rPr>
        <w:t xml:space="preserve">Projektová dokumentace bude obsahovat specifikaci stromů a keřů, určených ke kácení. </w:t>
      </w:r>
    </w:p>
    <w:p w14:paraId="6403E559" w14:textId="77777777" w:rsidR="00F771B0" w:rsidRPr="00B21903" w:rsidRDefault="00A9313F" w:rsidP="00DB32E6">
      <w:pPr>
        <w:pStyle w:val="l-L1"/>
        <w:keepNext w:val="0"/>
        <w:numPr>
          <w:ilvl w:val="2"/>
          <w:numId w:val="4"/>
        </w:numPr>
        <w:spacing w:before="120" w:after="120"/>
        <w:jc w:val="both"/>
        <w:rPr>
          <w:rStyle w:val="l-L2Char"/>
          <w:b w:val="0"/>
          <w:iCs/>
          <w:szCs w:val="22"/>
          <w:u w:val="none"/>
        </w:rPr>
      </w:pPr>
      <w:r w:rsidRPr="00B21903">
        <w:rPr>
          <w:rStyle w:val="l-L2Char"/>
          <w:b w:val="0"/>
          <w:iCs/>
          <w:szCs w:val="22"/>
          <w:u w:val="none"/>
        </w:rPr>
        <w:t xml:space="preserve">Projektová dokumentace bude obsahovat podklady k žádosti o odnětí nebo omezení pozemků určených k plnění funkcí lesa dle ustanovení § 1 </w:t>
      </w:r>
      <w:proofErr w:type="spellStart"/>
      <w:r w:rsidRPr="00B21903">
        <w:rPr>
          <w:rStyle w:val="l-L2Char"/>
          <w:b w:val="0"/>
          <w:iCs/>
          <w:szCs w:val="22"/>
          <w:u w:val="none"/>
        </w:rPr>
        <w:t>písm</w:t>
      </w:r>
      <w:proofErr w:type="spellEnd"/>
      <w:r w:rsidRPr="00B21903">
        <w:rPr>
          <w:rStyle w:val="l-L2Char"/>
          <w:b w:val="0"/>
          <w:iCs/>
          <w:szCs w:val="22"/>
          <w:u w:val="none"/>
        </w:rPr>
        <w:t xml:space="preserve"> </w:t>
      </w:r>
      <w:proofErr w:type="gramStart"/>
      <w:r w:rsidRPr="00B21903">
        <w:rPr>
          <w:rStyle w:val="l-L2Char"/>
          <w:b w:val="0"/>
          <w:iCs/>
          <w:szCs w:val="22"/>
          <w:u w:val="none"/>
        </w:rPr>
        <w:t>a )</w:t>
      </w:r>
      <w:proofErr w:type="gramEnd"/>
      <w:r w:rsidR="00F771B0" w:rsidRPr="00B21903">
        <w:rPr>
          <w:rStyle w:val="l-L2Char"/>
          <w:b w:val="0"/>
          <w:iCs/>
          <w:szCs w:val="22"/>
          <w:u w:val="none"/>
        </w:rPr>
        <w:t xml:space="preserve"> až h) a písm. k) </w:t>
      </w:r>
      <w:proofErr w:type="spellStart"/>
      <w:r w:rsidR="00F771B0" w:rsidRPr="00B21903">
        <w:rPr>
          <w:rStyle w:val="l-L2Char"/>
          <w:b w:val="0"/>
          <w:iCs/>
          <w:szCs w:val="22"/>
          <w:u w:val="none"/>
        </w:rPr>
        <w:t>vyhl</w:t>
      </w:r>
      <w:proofErr w:type="spellEnd"/>
      <w:r w:rsidR="00F771B0" w:rsidRPr="00B21903">
        <w:rPr>
          <w:rStyle w:val="l-L2Char"/>
          <w:b w:val="0"/>
          <w:iCs/>
          <w:szCs w:val="22"/>
          <w:u w:val="none"/>
        </w:rPr>
        <w:t>. č. 77/1996 Sb.</w:t>
      </w:r>
    </w:p>
    <w:p w14:paraId="0621E36C" w14:textId="77777777" w:rsidR="00F771B0" w:rsidRPr="00B21903" w:rsidRDefault="00F771B0" w:rsidP="00DB32E6">
      <w:pPr>
        <w:pStyle w:val="l-L1"/>
        <w:keepNext w:val="0"/>
        <w:numPr>
          <w:ilvl w:val="2"/>
          <w:numId w:val="4"/>
        </w:numPr>
        <w:spacing w:before="120" w:after="120"/>
        <w:jc w:val="both"/>
        <w:rPr>
          <w:rStyle w:val="l-L2Char"/>
          <w:b w:val="0"/>
          <w:iCs/>
          <w:szCs w:val="22"/>
          <w:u w:val="none"/>
        </w:rPr>
      </w:pPr>
      <w:r w:rsidRPr="00B21903">
        <w:rPr>
          <w:rStyle w:val="l-L2Char"/>
          <w:b w:val="0"/>
          <w:iCs/>
          <w:szCs w:val="22"/>
          <w:u w:val="none"/>
        </w:rPr>
        <w:t xml:space="preserve">Projektová dokumentace na dílo bude obsahovat </w:t>
      </w:r>
      <w:proofErr w:type="spellStart"/>
      <w:r w:rsidRPr="00B21903">
        <w:rPr>
          <w:rStyle w:val="l-L2Char"/>
          <w:b w:val="0"/>
          <w:iCs/>
          <w:szCs w:val="22"/>
          <w:u w:val="none"/>
        </w:rPr>
        <w:t>prodrobný</w:t>
      </w:r>
      <w:proofErr w:type="spellEnd"/>
      <w:r w:rsidRPr="00B21903">
        <w:rPr>
          <w:rStyle w:val="l-L2Char"/>
          <w:b w:val="0"/>
          <w:iCs/>
          <w:szCs w:val="22"/>
          <w:u w:val="none"/>
        </w:rPr>
        <w:t xml:space="preserve"> geotechnický průzkum. Rozsah a specifikace geotechnického průzkumu je součásti přílohy č. 2 smlouvy o dílo na zhotovitele projektové dokumentace. V rámci </w:t>
      </w:r>
      <w:proofErr w:type="spellStart"/>
      <w:r w:rsidRPr="00B21903">
        <w:rPr>
          <w:rStyle w:val="l-L2Char"/>
          <w:b w:val="0"/>
          <w:iCs/>
          <w:szCs w:val="22"/>
          <w:u w:val="none"/>
        </w:rPr>
        <w:t>KoPU</w:t>
      </w:r>
      <w:proofErr w:type="spellEnd"/>
      <w:r w:rsidRPr="00B21903">
        <w:rPr>
          <w:rStyle w:val="l-L2Char"/>
          <w:b w:val="0"/>
          <w:iCs/>
          <w:szCs w:val="22"/>
          <w:u w:val="none"/>
        </w:rPr>
        <w:t xml:space="preserve"> </w:t>
      </w:r>
      <w:proofErr w:type="spellStart"/>
      <w:r w:rsidRPr="00B21903">
        <w:rPr>
          <w:rStyle w:val="l-L2Char"/>
          <w:b w:val="0"/>
          <w:iCs/>
          <w:szCs w:val="22"/>
          <w:u w:val="none"/>
        </w:rPr>
        <w:t>Babolky</w:t>
      </w:r>
      <w:proofErr w:type="spellEnd"/>
      <w:r w:rsidRPr="00B21903">
        <w:rPr>
          <w:rStyle w:val="l-L2Char"/>
          <w:b w:val="0"/>
          <w:iCs/>
          <w:szCs w:val="22"/>
          <w:u w:val="none"/>
        </w:rPr>
        <w:t xml:space="preserve"> byl zpracován geologický průzkum. </w:t>
      </w:r>
    </w:p>
    <w:p w14:paraId="06F1F1B3" w14:textId="77777777" w:rsidR="0009418C" w:rsidRPr="00B21903" w:rsidRDefault="00F771B0" w:rsidP="00DB32E6">
      <w:pPr>
        <w:pStyle w:val="l-L1"/>
        <w:keepNext w:val="0"/>
        <w:numPr>
          <w:ilvl w:val="2"/>
          <w:numId w:val="4"/>
        </w:numPr>
        <w:spacing w:before="120" w:after="120"/>
        <w:jc w:val="both"/>
        <w:rPr>
          <w:rStyle w:val="l-L2Char"/>
          <w:b w:val="0"/>
          <w:iCs/>
          <w:szCs w:val="22"/>
          <w:u w:val="none"/>
        </w:rPr>
      </w:pPr>
      <w:r w:rsidRPr="00B21903">
        <w:rPr>
          <w:rStyle w:val="l-L2Char"/>
          <w:b w:val="0"/>
          <w:iCs/>
          <w:szCs w:val="22"/>
          <w:u w:val="none"/>
        </w:rPr>
        <w:t xml:space="preserve">Projektová dokumentace na stavbu SRN N3 bude obsahovat posudek pro zařazení </w:t>
      </w:r>
      <w:r w:rsidR="008A590D" w:rsidRPr="00B21903">
        <w:rPr>
          <w:rStyle w:val="l-L2Char"/>
          <w:b w:val="0"/>
          <w:iCs/>
          <w:szCs w:val="22"/>
          <w:u w:val="none"/>
        </w:rPr>
        <w:t>vodního díla do kategorie s návrhem podmínek provádění technickobezpečnostního dohledu podle § 61 odst. 4 zákona č. 254/2001 Sb., o vodách a o změně některých zákonů (vodní zákon), ve znění pozdějších předpisů, zpracovaný odborně způsobilou osovou podle § 61 odst. 10 téhož zákona.</w:t>
      </w:r>
    </w:p>
    <w:p w14:paraId="44D4E776" w14:textId="77777777" w:rsidR="0009418C" w:rsidRPr="00B21903" w:rsidRDefault="008A590D" w:rsidP="0009418C">
      <w:pPr>
        <w:pStyle w:val="l-L1"/>
        <w:keepNext w:val="0"/>
        <w:numPr>
          <w:ilvl w:val="2"/>
          <w:numId w:val="4"/>
        </w:numPr>
        <w:spacing w:before="120" w:after="120"/>
        <w:jc w:val="both"/>
        <w:rPr>
          <w:rStyle w:val="l-L2Char"/>
          <w:b w:val="0"/>
          <w:bCs/>
          <w:iCs/>
          <w:szCs w:val="22"/>
          <w:u w:val="none"/>
        </w:rPr>
      </w:pPr>
      <w:r w:rsidRPr="00B21903">
        <w:rPr>
          <w:rStyle w:val="l-L2Char"/>
          <w:b w:val="0"/>
          <w:bCs/>
          <w:iCs/>
          <w:szCs w:val="22"/>
          <w:u w:val="none"/>
        </w:rPr>
        <w:t xml:space="preserve"> </w:t>
      </w:r>
      <w:r w:rsidR="0014445C" w:rsidRPr="00B21903">
        <w:rPr>
          <w:rStyle w:val="l-L2Char"/>
          <w:b w:val="0"/>
          <w:bCs/>
          <w:iCs/>
          <w:szCs w:val="22"/>
          <w:u w:val="none"/>
        </w:rPr>
        <w:t>Projektová dokumentace bude obsahovat doplnění polohopisného a výškopisného zaměření pozemků určených k umístění stavby.</w:t>
      </w:r>
    </w:p>
    <w:p w14:paraId="42F42CD9" w14:textId="51CED655" w:rsidR="0009418C" w:rsidRDefault="0014445C" w:rsidP="0009418C">
      <w:pPr>
        <w:pStyle w:val="l-L1"/>
        <w:keepNext w:val="0"/>
        <w:numPr>
          <w:ilvl w:val="2"/>
          <w:numId w:val="4"/>
        </w:numPr>
        <w:spacing w:before="120" w:after="120"/>
        <w:jc w:val="both"/>
        <w:rPr>
          <w:rStyle w:val="l-L2Char"/>
          <w:b w:val="0"/>
          <w:iCs/>
          <w:szCs w:val="22"/>
          <w:u w:val="none"/>
        </w:rPr>
      </w:pPr>
      <w:r w:rsidRPr="0009418C">
        <w:rPr>
          <w:rStyle w:val="l-L2Char"/>
          <w:rFonts w:cs="Arial"/>
          <w:b w:val="0"/>
          <w:szCs w:val="22"/>
          <w:u w:val="none"/>
        </w:rPr>
        <w:t>Projektová dokumentace bude zároveň sloužit jako podklad pro realizací zadávacího řízení na výběr zhotovitele stavby.</w:t>
      </w:r>
    </w:p>
    <w:p w14:paraId="393EA76D" w14:textId="77777777" w:rsidR="0009418C" w:rsidRPr="0009418C" w:rsidRDefault="00256FEE" w:rsidP="0009418C">
      <w:pPr>
        <w:pStyle w:val="l-L1"/>
        <w:keepNext w:val="0"/>
        <w:numPr>
          <w:ilvl w:val="2"/>
          <w:numId w:val="4"/>
        </w:numPr>
        <w:spacing w:before="120" w:after="120"/>
        <w:jc w:val="both"/>
        <w:rPr>
          <w:rStyle w:val="l-L2Char"/>
          <w:b w:val="0"/>
          <w:iCs/>
          <w:szCs w:val="22"/>
          <w:u w:val="none"/>
        </w:rPr>
      </w:pPr>
      <w:r w:rsidRPr="0009418C">
        <w:rPr>
          <w:rStyle w:val="l-L2Char"/>
          <w:rFonts w:cs="Arial"/>
          <w:b w:val="0"/>
          <w:szCs w:val="22"/>
          <w:u w:val="none"/>
        </w:rPr>
        <w:t xml:space="preserve">Součástí </w:t>
      </w:r>
      <w:r w:rsidR="00EE6A0B" w:rsidRPr="0009418C">
        <w:rPr>
          <w:rStyle w:val="l-L2Char"/>
          <w:rFonts w:cs="Arial"/>
          <w:b w:val="0"/>
          <w:szCs w:val="22"/>
          <w:u w:val="none"/>
        </w:rPr>
        <w:t>Díla</w:t>
      </w:r>
      <w:r w:rsidRPr="0009418C">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09418C">
        <w:rPr>
          <w:rStyle w:val="l-L2Char"/>
          <w:rFonts w:cs="Arial"/>
          <w:b w:val="0"/>
          <w:szCs w:val="22"/>
          <w:u w:val="none"/>
        </w:rPr>
        <w:t>D</w:t>
      </w:r>
      <w:r w:rsidRPr="0009418C">
        <w:rPr>
          <w:rStyle w:val="l-L2Char"/>
          <w:rFonts w:cs="Arial"/>
          <w:b w:val="0"/>
          <w:szCs w:val="22"/>
          <w:u w:val="none"/>
        </w:rPr>
        <w:t>íla potřebné.</w:t>
      </w:r>
    </w:p>
    <w:p w14:paraId="4A15A107" w14:textId="6DD9026B" w:rsidR="00722CA2" w:rsidRPr="00B21903" w:rsidRDefault="00AB7CC6" w:rsidP="0009418C">
      <w:pPr>
        <w:pStyle w:val="l-L1"/>
        <w:keepNext w:val="0"/>
        <w:numPr>
          <w:ilvl w:val="2"/>
          <w:numId w:val="4"/>
        </w:numPr>
        <w:spacing w:before="120" w:after="120"/>
        <w:jc w:val="both"/>
        <w:rPr>
          <w:ins w:id="92" w:author="Hebelková Zdenka Ing." w:date="2021-02-22T14:26:00Z"/>
          <w:rStyle w:val="l-L2Char"/>
          <w:b w:val="0"/>
          <w:bCs/>
          <w:iCs/>
          <w:szCs w:val="22"/>
          <w:u w:val="none"/>
        </w:rPr>
      </w:pPr>
      <w:r w:rsidRPr="0009418C">
        <w:rPr>
          <w:rStyle w:val="l-L2Char"/>
          <w:rFonts w:cs="Arial"/>
          <w:b w:val="0"/>
          <w:bCs/>
          <w:szCs w:val="22"/>
          <w:u w:val="none"/>
        </w:rPr>
        <w:t>Projektová dokumentace</w:t>
      </w:r>
      <w:r w:rsidR="00722CA2" w:rsidRPr="0009418C">
        <w:rPr>
          <w:rStyle w:val="l-L2Char"/>
          <w:rFonts w:cs="Arial"/>
          <w:b w:val="0"/>
          <w:bCs/>
          <w:szCs w:val="22"/>
          <w:u w:val="none"/>
        </w:rPr>
        <w:t xml:space="preserve"> bude dodán</w:t>
      </w:r>
      <w:r w:rsidRPr="0009418C">
        <w:rPr>
          <w:rStyle w:val="l-L2Char"/>
          <w:rFonts w:cs="Arial"/>
          <w:b w:val="0"/>
          <w:bCs/>
          <w:szCs w:val="22"/>
          <w:u w:val="none"/>
        </w:rPr>
        <w:t>a</w:t>
      </w:r>
      <w:r w:rsidR="00722CA2" w:rsidRPr="0009418C">
        <w:rPr>
          <w:rStyle w:val="l-L2Char"/>
          <w:rFonts w:cs="Arial"/>
          <w:b w:val="0"/>
          <w:bCs/>
          <w:szCs w:val="22"/>
          <w:u w:val="none"/>
        </w:rPr>
        <w:t xml:space="preserve"> objednateli v </w:t>
      </w:r>
      <w:r w:rsidR="0014445C" w:rsidRPr="0009418C">
        <w:rPr>
          <w:rStyle w:val="l-L2Char"/>
          <w:rFonts w:cs="Arial"/>
          <w:b w:val="0"/>
          <w:bCs/>
          <w:szCs w:val="22"/>
          <w:u w:val="none"/>
        </w:rPr>
        <w:t>6</w:t>
      </w:r>
      <w:r w:rsidR="00722CA2" w:rsidRPr="0009418C">
        <w:rPr>
          <w:rStyle w:val="l-L2Char"/>
          <w:rFonts w:cs="Arial"/>
          <w:b w:val="0"/>
          <w:bCs/>
          <w:szCs w:val="22"/>
          <w:u w:val="none"/>
        </w:rPr>
        <w:t xml:space="preserve"> vyhotoveních v písemné podobě a 1 vyhotovení na CD ve formátu „</w:t>
      </w:r>
      <w:proofErr w:type="spellStart"/>
      <w:r w:rsidR="00722CA2" w:rsidRPr="0009418C">
        <w:rPr>
          <w:rStyle w:val="l-L2Char"/>
          <w:rFonts w:cs="Arial"/>
          <w:b w:val="0"/>
          <w:bCs/>
          <w:szCs w:val="22"/>
          <w:u w:val="none"/>
        </w:rPr>
        <w:t>pdf</w:t>
      </w:r>
      <w:proofErr w:type="spellEnd"/>
      <w:r w:rsidR="00722CA2" w:rsidRPr="0009418C">
        <w:rPr>
          <w:rStyle w:val="l-L2Char"/>
          <w:rFonts w:cs="Arial"/>
          <w:b w:val="0"/>
          <w:bCs/>
          <w:szCs w:val="22"/>
          <w:u w:val="none"/>
        </w:rPr>
        <w:t>“</w:t>
      </w:r>
      <w:r w:rsidR="00B70B1E" w:rsidRPr="0009418C">
        <w:rPr>
          <w:rStyle w:val="l-L2Char"/>
          <w:rFonts w:cs="Arial"/>
          <w:b w:val="0"/>
          <w:bCs/>
          <w:szCs w:val="22"/>
          <w:u w:val="none"/>
        </w:rPr>
        <w:t xml:space="preserve"> a „</w:t>
      </w:r>
      <w:proofErr w:type="spellStart"/>
      <w:r w:rsidR="00B70B1E" w:rsidRPr="0009418C">
        <w:rPr>
          <w:rStyle w:val="l-L2Char"/>
          <w:rFonts w:cs="Arial"/>
          <w:b w:val="0"/>
          <w:bCs/>
          <w:szCs w:val="22"/>
          <w:u w:val="none"/>
        </w:rPr>
        <w:t>dwg</w:t>
      </w:r>
      <w:proofErr w:type="spellEnd"/>
      <w:r w:rsidR="00B70B1E" w:rsidRPr="0009418C">
        <w:rPr>
          <w:rStyle w:val="l-L2Char"/>
          <w:rFonts w:cs="Arial"/>
          <w:b w:val="0"/>
          <w:bCs/>
          <w:szCs w:val="22"/>
          <w:u w:val="none"/>
        </w:rPr>
        <w:t>“</w:t>
      </w:r>
      <w:r w:rsidR="00722CA2" w:rsidRPr="0009418C">
        <w:rPr>
          <w:rStyle w:val="l-L2Char"/>
          <w:rFonts w:cs="Arial"/>
          <w:b w:val="0"/>
          <w:bCs/>
          <w:szCs w:val="22"/>
          <w:u w:val="none"/>
        </w:rPr>
        <w:t xml:space="preserve"> </w:t>
      </w:r>
      <w:r w:rsidR="00A5565A" w:rsidRPr="0009418C">
        <w:rPr>
          <w:rStyle w:val="l-L2Char"/>
          <w:rFonts w:cs="Arial"/>
          <w:b w:val="0"/>
          <w:bCs/>
          <w:szCs w:val="22"/>
          <w:u w:val="none"/>
        </w:rPr>
        <w:t>a se soupisem prací s výkazem výměr a rozpočtem ve formátu „unixml“ (specifikace na www.unixml.cz)</w:t>
      </w:r>
      <w:r w:rsidR="00722CA2" w:rsidRPr="0009418C">
        <w:rPr>
          <w:rStyle w:val="l-L2Char"/>
          <w:rFonts w:cs="Arial"/>
          <w:b w:val="0"/>
          <w:bCs/>
          <w:szCs w:val="22"/>
          <w:u w:val="none"/>
        </w:rPr>
        <w:t xml:space="preserve"> pro každou </w:t>
      </w:r>
      <w:r w:rsidR="00B70B1E" w:rsidRPr="0009418C">
        <w:rPr>
          <w:rStyle w:val="l-L2Char"/>
          <w:rFonts w:cs="Arial"/>
          <w:b w:val="0"/>
          <w:bCs/>
          <w:szCs w:val="22"/>
          <w:u w:val="none"/>
        </w:rPr>
        <w:t>stavbu</w:t>
      </w:r>
      <w:r w:rsidR="00722CA2" w:rsidRPr="0009418C">
        <w:rPr>
          <w:rStyle w:val="l-L2Char"/>
          <w:rFonts w:cs="Arial"/>
          <w:b w:val="0"/>
          <w:bCs/>
          <w:szCs w:val="22"/>
          <w:u w:val="none"/>
        </w:rPr>
        <w:t xml:space="preserve"> zvlášť</w:t>
      </w:r>
      <w:ins w:id="93" w:author="Hebelková Zdenka Ing." w:date="2021-02-22T14:18:00Z">
        <w:r w:rsidR="007B7282" w:rsidRPr="00B21903">
          <w:rPr>
            <w:rStyle w:val="l-L2Char"/>
            <w:rFonts w:cs="Arial"/>
            <w:b w:val="0"/>
            <w:bCs/>
            <w:szCs w:val="22"/>
            <w:u w:val="none"/>
          </w:rPr>
          <w:t xml:space="preserve">, </w:t>
        </w:r>
      </w:ins>
      <w:r w:rsidR="007B7282" w:rsidRPr="00B21903">
        <w:rPr>
          <w:rStyle w:val="l-L2Char"/>
          <w:rFonts w:cs="Arial"/>
          <w:b w:val="0"/>
          <w:bCs/>
          <w:szCs w:val="22"/>
          <w:u w:val="none"/>
        </w:rPr>
        <w:t>a to včetně vedlejších rozpočtových nákladů</w:t>
      </w:r>
      <w:r w:rsidR="00722CA2" w:rsidRPr="00B21903">
        <w:rPr>
          <w:rStyle w:val="l-L2Char"/>
          <w:rFonts w:cs="Arial"/>
          <w:b w:val="0"/>
          <w:bCs/>
          <w:szCs w:val="22"/>
          <w:u w:val="none"/>
        </w:rPr>
        <w:t>.</w:t>
      </w:r>
      <w:r w:rsidR="007B7282" w:rsidRPr="00B21903">
        <w:rPr>
          <w:rStyle w:val="l-L2Char"/>
          <w:rFonts w:cs="Arial"/>
          <w:b w:val="0"/>
          <w:bCs/>
          <w:szCs w:val="22"/>
          <w:u w:val="none"/>
        </w:rPr>
        <w:t xml:space="preserve"> Soupis prací a rozpočet (včetně VRN) bude zpracován pro každou stavbu zvlášť </w:t>
      </w:r>
      <w:proofErr w:type="gramStart"/>
      <w:r w:rsidR="007B7282" w:rsidRPr="00B21903">
        <w:rPr>
          <w:rStyle w:val="l-L2Char"/>
          <w:rFonts w:cs="Arial"/>
          <w:b w:val="0"/>
          <w:bCs/>
          <w:szCs w:val="22"/>
          <w:u w:val="none"/>
        </w:rPr>
        <w:t>( SRN</w:t>
      </w:r>
      <w:proofErr w:type="gramEnd"/>
      <w:r w:rsidR="007B7282" w:rsidRPr="00B21903">
        <w:rPr>
          <w:rStyle w:val="l-L2Char"/>
          <w:rFonts w:cs="Arial"/>
          <w:b w:val="0"/>
          <w:bCs/>
          <w:szCs w:val="22"/>
          <w:u w:val="none"/>
        </w:rPr>
        <w:t xml:space="preserve"> N3; polní cesta HC2A-R; polní cesta HC2 B-R</w:t>
      </w:r>
      <w:r w:rsidR="00BA6FC4" w:rsidRPr="00B21903">
        <w:rPr>
          <w:rStyle w:val="l-L2Char"/>
          <w:rFonts w:cs="Arial"/>
          <w:b w:val="0"/>
          <w:bCs/>
          <w:szCs w:val="22"/>
          <w:u w:val="none"/>
        </w:rPr>
        <w:t xml:space="preserve"> s propustky P1 a P2</w:t>
      </w:r>
      <w:r w:rsidR="007B7282" w:rsidRPr="00B21903">
        <w:rPr>
          <w:rStyle w:val="l-L2Char"/>
          <w:rFonts w:cs="Arial"/>
          <w:b w:val="0"/>
          <w:bCs/>
          <w:szCs w:val="22"/>
          <w:u w:val="none"/>
        </w:rPr>
        <w:t xml:space="preserve">; rigol RG1; interakční prvek IP16; přeložka TS vedení). </w:t>
      </w:r>
    </w:p>
    <w:p w14:paraId="2DD867A6" w14:textId="4756E740" w:rsidR="007B7282" w:rsidRDefault="007B7282" w:rsidP="00025402">
      <w:pPr>
        <w:ind w:left="1134"/>
        <w:jc w:val="both"/>
        <w:rPr>
          <w:rStyle w:val="l-L2Char"/>
          <w:rFonts w:cs="Arial"/>
          <w:szCs w:val="22"/>
        </w:rPr>
      </w:pPr>
      <w:r w:rsidRPr="00B21903">
        <w:rPr>
          <w:rStyle w:val="l-L2Char"/>
          <w:rFonts w:cs="Arial"/>
          <w:szCs w:val="22"/>
        </w:rPr>
        <w:t xml:space="preserve">Projektová dokumentace bude v 1 vyhotovení v tzv. anonymizované verzi, ve které bude provedena anonymizace (znečitelnění či odstranění) osobních údajů fyzických osob (např. zaměstnanců zhotovitele), podílejících se na vypracování Díla – jak textové i výkresové části. Dále nebude v textu uvedeno jméno a </w:t>
      </w:r>
      <w:proofErr w:type="spellStart"/>
      <w:r w:rsidRPr="00B21903">
        <w:rPr>
          <w:rStyle w:val="l-L2Char"/>
          <w:rFonts w:cs="Arial"/>
          <w:szCs w:val="22"/>
        </w:rPr>
        <w:t>příjmění</w:t>
      </w:r>
      <w:proofErr w:type="spellEnd"/>
      <w:r w:rsidRPr="00B21903">
        <w:rPr>
          <w:rStyle w:val="l-L2Char"/>
          <w:rFonts w:cs="Arial"/>
          <w:szCs w:val="22"/>
        </w:rPr>
        <w:t xml:space="preserve"> vlastníků dotčených pozemků, vyjádření DOSS a ostatních organizací nebudou obsahovat podpisy osob aj. Soupis prací bude zpracován včetně následné péče.</w:t>
      </w:r>
      <w:r>
        <w:rPr>
          <w:rStyle w:val="l-L2Char"/>
          <w:rFonts w:cs="Arial"/>
          <w:szCs w:val="22"/>
        </w:rPr>
        <w:t xml:space="preserve"> </w:t>
      </w:r>
    </w:p>
    <w:p w14:paraId="52CF2269" w14:textId="77777777" w:rsidR="007F5A34" w:rsidRPr="004D5F78" w:rsidRDefault="007F5A34" w:rsidP="007F5A34">
      <w:pPr>
        <w:ind w:left="1212"/>
        <w:jc w:val="both"/>
        <w:rPr>
          <w:rStyle w:val="l-L2Char"/>
          <w:rFonts w:cs="Arial"/>
          <w:szCs w:val="22"/>
        </w:rPr>
      </w:pPr>
    </w:p>
    <w:p w14:paraId="3ACF5D77" w14:textId="4CA265A0" w:rsidR="00F829EA" w:rsidRPr="004D5F78" w:rsidRDefault="00F829EA" w:rsidP="0014445C">
      <w:pPr>
        <w:pStyle w:val="l-L1"/>
        <w:keepNext w:val="0"/>
        <w:numPr>
          <w:ilvl w:val="1"/>
          <w:numId w:val="13"/>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14445C">
      <w:pPr>
        <w:pStyle w:val="l-L1"/>
        <w:keepNext w:val="0"/>
        <w:numPr>
          <w:ilvl w:val="2"/>
          <w:numId w:val="13"/>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733E43E" w14:textId="77777777" w:rsidR="00894D16" w:rsidRPr="003F2450" w:rsidRDefault="00894D16" w:rsidP="00894D16">
      <w:pPr>
        <w:pStyle w:val="l-L1"/>
        <w:keepNext w:val="0"/>
        <w:numPr>
          <w:ilvl w:val="0"/>
          <w:numId w:val="0"/>
        </w:numPr>
        <w:spacing w:before="0" w:after="0" w:line="240" w:lineRule="auto"/>
        <w:ind w:left="1212"/>
        <w:jc w:val="both"/>
        <w:rPr>
          <w:rStyle w:val="l-L2Char"/>
          <w:rFonts w:cs="Arial"/>
          <w:b w:val="0"/>
          <w:bCs/>
          <w:szCs w:val="22"/>
          <w:u w:val="none"/>
        </w:rPr>
      </w:pPr>
      <w:proofErr w:type="spellStart"/>
      <w:r w:rsidRPr="003F2450">
        <w:rPr>
          <w:rStyle w:val="l-L2Char"/>
          <w:rFonts w:cs="Arial"/>
          <w:b w:val="0"/>
          <w:bCs/>
          <w:szCs w:val="22"/>
          <w:u w:val="none"/>
        </w:rPr>
        <w:t>KoPU</w:t>
      </w:r>
      <w:proofErr w:type="spellEnd"/>
      <w:r w:rsidRPr="003F2450">
        <w:rPr>
          <w:rStyle w:val="l-L2Char"/>
          <w:rFonts w:cs="Arial"/>
          <w:b w:val="0"/>
          <w:bCs/>
          <w:szCs w:val="22"/>
          <w:u w:val="none"/>
        </w:rPr>
        <w:t xml:space="preserve"> </w:t>
      </w:r>
      <w:proofErr w:type="spellStart"/>
      <w:r w:rsidRPr="003F2450">
        <w:rPr>
          <w:rStyle w:val="l-L2Char"/>
          <w:rFonts w:cs="Arial"/>
          <w:b w:val="0"/>
          <w:bCs/>
          <w:szCs w:val="22"/>
          <w:u w:val="none"/>
        </w:rPr>
        <w:t>Babolky</w:t>
      </w:r>
      <w:proofErr w:type="spellEnd"/>
      <w:r w:rsidRPr="003F2450">
        <w:rPr>
          <w:rStyle w:val="l-L2Char"/>
          <w:rFonts w:cs="Arial"/>
          <w:b w:val="0"/>
          <w:bCs/>
          <w:szCs w:val="22"/>
          <w:u w:val="none"/>
        </w:rPr>
        <w:t xml:space="preserve"> s obvodem rozšířeným do katastrálních území Chlum u Letovic a </w:t>
      </w:r>
      <w:proofErr w:type="spellStart"/>
      <w:r w:rsidRPr="003F2450">
        <w:rPr>
          <w:rStyle w:val="l-L2Char"/>
          <w:rFonts w:cs="Arial"/>
          <w:b w:val="0"/>
          <w:bCs/>
          <w:szCs w:val="22"/>
          <w:u w:val="none"/>
        </w:rPr>
        <w:t>Novičí</w:t>
      </w:r>
      <w:proofErr w:type="spellEnd"/>
      <w:r>
        <w:rPr>
          <w:rStyle w:val="l-L2Char"/>
          <w:rFonts w:cs="Arial"/>
          <w:b w:val="0"/>
          <w:bCs/>
          <w:szCs w:val="22"/>
          <w:u w:val="none"/>
        </w:rPr>
        <w:t>.</w:t>
      </w:r>
    </w:p>
    <w:p w14:paraId="1CC82685" w14:textId="77777777" w:rsidR="00894D16" w:rsidRPr="003F2450" w:rsidRDefault="00894D16" w:rsidP="00894D16">
      <w:pPr>
        <w:pStyle w:val="l-L1"/>
        <w:keepNext w:val="0"/>
        <w:numPr>
          <w:ilvl w:val="0"/>
          <w:numId w:val="0"/>
        </w:numPr>
        <w:spacing w:before="0" w:after="0" w:line="240" w:lineRule="auto"/>
        <w:ind w:left="1212"/>
        <w:jc w:val="both"/>
        <w:rPr>
          <w:rStyle w:val="l-L2Char"/>
          <w:rFonts w:cs="Arial"/>
          <w:b w:val="0"/>
          <w:bCs/>
          <w:szCs w:val="22"/>
          <w:u w:val="none"/>
        </w:rPr>
      </w:pPr>
      <w:proofErr w:type="spellStart"/>
      <w:r w:rsidRPr="003F2450">
        <w:rPr>
          <w:rStyle w:val="l-L2Char"/>
          <w:rFonts w:cs="Arial"/>
          <w:b w:val="0"/>
          <w:bCs/>
          <w:szCs w:val="22"/>
          <w:u w:val="none"/>
        </w:rPr>
        <w:t>Inženýrsko</w:t>
      </w:r>
      <w:proofErr w:type="spellEnd"/>
      <w:r w:rsidRPr="003F2450">
        <w:rPr>
          <w:rStyle w:val="l-L2Char"/>
          <w:rFonts w:cs="Arial"/>
          <w:b w:val="0"/>
          <w:bCs/>
          <w:szCs w:val="22"/>
          <w:u w:val="none"/>
        </w:rPr>
        <w:t xml:space="preserve"> geologický průzkum zpracovaný v rámci </w:t>
      </w:r>
      <w:proofErr w:type="spellStart"/>
      <w:r w:rsidRPr="003F2450">
        <w:rPr>
          <w:rStyle w:val="l-L2Char"/>
          <w:rFonts w:cs="Arial"/>
          <w:b w:val="0"/>
          <w:bCs/>
          <w:szCs w:val="22"/>
          <w:u w:val="none"/>
        </w:rPr>
        <w:t>KoPÚ</w:t>
      </w:r>
      <w:proofErr w:type="spellEnd"/>
      <w:r w:rsidRPr="003F2450">
        <w:rPr>
          <w:rStyle w:val="l-L2Char"/>
          <w:rFonts w:cs="Arial"/>
          <w:b w:val="0"/>
          <w:bCs/>
          <w:szCs w:val="22"/>
          <w:u w:val="none"/>
        </w:rPr>
        <w:t xml:space="preserve"> </w:t>
      </w:r>
      <w:proofErr w:type="spellStart"/>
      <w:r w:rsidRPr="003F2450">
        <w:rPr>
          <w:rStyle w:val="l-L2Char"/>
          <w:rFonts w:cs="Arial"/>
          <w:b w:val="0"/>
          <w:bCs/>
          <w:szCs w:val="22"/>
          <w:u w:val="none"/>
        </w:rPr>
        <w:t>Babolky</w:t>
      </w:r>
      <w:proofErr w:type="spellEnd"/>
      <w:r w:rsidRPr="003F2450">
        <w:rPr>
          <w:rStyle w:val="l-L2Char"/>
          <w:rFonts w:cs="Arial"/>
          <w:b w:val="0"/>
          <w:bCs/>
          <w:szCs w:val="22"/>
          <w:u w:val="none"/>
        </w:rPr>
        <w:t xml:space="preserve"> s obvodem rozšířeným do katastrálních území Chlum u </w:t>
      </w:r>
      <w:proofErr w:type="spellStart"/>
      <w:r w:rsidRPr="003F2450">
        <w:rPr>
          <w:rStyle w:val="l-L2Char"/>
          <w:rFonts w:cs="Arial"/>
          <w:b w:val="0"/>
          <w:bCs/>
          <w:szCs w:val="22"/>
          <w:u w:val="none"/>
        </w:rPr>
        <w:t>letovic</w:t>
      </w:r>
      <w:proofErr w:type="spellEnd"/>
      <w:r w:rsidRPr="003F2450">
        <w:rPr>
          <w:rStyle w:val="l-L2Char"/>
          <w:rFonts w:cs="Arial"/>
          <w:b w:val="0"/>
          <w:bCs/>
          <w:szCs w:val="22"/>
          <w:u w:val="none"/>
        </w:rPr>
        <w:t xml:space="preserve"> a </w:t>
      </w:r>
      <w:proofErr w:type="spellStart"/>
      <w:r w:rsidRPr="003F2450">
        <w:rPr>
          <w:rStyle w:val="l-L2Char"/>
          <w:rFonts w:cs="Arial"/>
          <w:b w:val="0"/>
          <w:bCs/>
          <w:szCs w:val="22"/>
          <w:u w:val="none"/>
        </w:rPr>
        <w:t>Novičí</w:t>
      </w:r>
      <w:proofErr w:type="spellEnd"/>
    </w:p>
    <w:p w14:paraId="563E698E" w14:textId="77777777" w:rsidR="00F829EA" w:rsidRPr="004D5F78" w:rsidRDefault="00F829EA" w:rsidP="0014445C">
      <w:pPr>
        <w:pStyle w:val="l-L1"/>
        <w:keepNext w:val="0"/>
        <w:numPr>
          <w:ilvl w:val="2"/>
          <w:numId w:val="13"/>
        </w:numPr>
        <w:spacing w:before="120" w:after="120"/>
        <w:jc w:val="left"/>
        <w:rPr>
          <w:rStyle w:val="l-L2Char"/>
          <w:rFonts w:cs="Arial"/>
          <w:szCs w:val="22"/>
          <w:u w:val="none"/>
        </w:rPr>
      </w:pPr>
      <w:r w:rsidRPr="004D5F78">
        <w:rPr>
          <w:rStyle w:val="l-L2Char"/>
          <w:rFonts w:cs="Arial"/>
          <w:szCs w:val="22"/>
          <w:u w:val="none"/>
        </w:rPr>
        <w:t>Plán společných zařízení:</w:t>
      </w:r>
    </w:p>
    <w:p w14:paraId="47AA6266" w14:textId="1FB116A8" w:rsidR="002E0D1A" w:rsidRPr="00894D16" w:rsidRDefault="00894D16" w:rsidP="00E172A7">
      <w:pPr>
        <w:pStyle w:val="l-L1"/>
        <w:keepNext w:val="0"/>
        <w:numPr>
          <w:ilvl w:val="0"/>
          <w:numId w:val="0"/>
        </w:numPr>
        <w:spacing w:before="120" w:after="120"/>
        <w:ind w:left="1212"/>
        <w:jc w:val="left"/>
        <w:rPr>
          <w:rStyle w:val="l-L2Char"/>
          <w:rFonts w:cs="Arial"/>
          <w:b w:val="0"/>
          <w:bCs/>
          <w:szCs w:val="22"/>
          <w:highlight w:val="yellow"/>
          <w:u w:val="none"/>
        </w:rPr>
      </w:pPr>
      <w:proofErr w:type="spellStart"/>
      <w:r w:rsidRPr="00894D16">
        <w:rPr>
          <w:rStyle w:val="l-L2Char"/>
          <w:rFonts w:cs="Arial"/>
          <w:b w:val="0"/>
          <w:bCs/>
          <w:szCs w:val="22"/>
          <w:u w:val="none"/>
        </w:rPr>
        <w:t>KoPU</w:t>
      </w:r>
      <w:proofErr w:type="spellEnd"/>
      <w:r w:rsidRPr="00894D16">
        <w:rPr>
          <w:rStyle w:val="l-L2Char"/>
          <w:rFonts w:cs="Arial"/>
          <w:b w:val="0"/>
          <w:bCs/>
          <w:szCs w:val="22"/>
          <w:u w:val="none"/>
        </w:rPr>
        <w:t xml:space="preserve"> </w:t>
      </w:r>
      <w:proofErr w:type="spellStart"/>
      <w:r w:rsidRPr="00894D16">
        <w:rPr>
          <w:rStyle w:val="l-L2Char"/>
          <w:rFonts w:cs="Arial"/>
          <w:b w:val="0"/>
          <w:bCs/>
          <w:szCs w:val="22"/>
          <w:u w:val="none"/>
        </w:rPr>
        <w:t>Babolky</w:t>
      </w:r>
      <w:proofErr w:type="spellEnd"/>
      <w:r w:rsidRPr="00894D16">
        <w:rPr>
          <w:rStyle w:val="l-L2Char"/>
          <w:rFonts w:cs="Arial"/>
          <w:b w:val="0"/>
          <w:bCs/>
          <w:szCs w:val="22"/>
          <w:u w:val="none"/>
        </w:rPr>
        <w:t xml:space="preserve"> s obvodem rozšířeným do katastrálních území Chlum u Letovic a </w:t>
      </w:r>
      <w:proofErr w:type="spellStart"/>
      <w:r w:rsidRPr="00894D16">
        <w:rPr>
          <w:rStyle w:val="l-L2Char"/>
          <w:rFonts w:cs="Arial"/>
          <w:b w:val="0"/>
          <w:bCs/>
          <w:szCs w:val="22"/>
          <w:u w:val="none"/>
        </w:rPr>
        <w:t>Novičí</w:t>
      </w:r>
      <w:proofErr w:type="spellEnd"/>
    </w:p>
    <w:p w14:paraId="6E8DC3B6" w14:textId="4718C11E"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BB57EBB" w14:textId="1CCB95D1" w:rsidR="003B48C5" w:rsidRDefault="003B48C5" w:rsidP="00E172A7">
      <w:pPr>
        <w:pStyle w:val="l-L1"/>
        <w:keepNext w:val="0"/>
        <w:numPr>
          <w:ilvl w:val="0"/>
          <w:numId w:val="0"/>
        </w:numPr>
        <w:spacing w:before="120" w:after="120"/>
        <w:ind w:left="1212"/>
        <w:jc w:val="left"/>
        <w:rPr>
          <w:rStyle w:val="l-L2Char"/>
          <w:rFonts w:cs="Arial"/>
          <w:szCs w:val="22"/>
          <w:highlight w:val="yellow"/>
          <w:u w:val="none"/>
        </w:rPr>
      </w:pPr>
    </w:p>
    <w:p w14:paraId="493F2A26" w14:textId="1740C8A0" w:rsidR="003B48C5" w:rsidRDefault="003B48C5" w:rsidP="00E172A7">
      <w:pPr>
        <w:pStyle w:val="l-L1"/>
        <w:keepNext w:val="0"/>
        <w:numPr>
          <w:ilvl w:val="0"/>
          <w:numId w:val="0"/>
        </w:numPr>
        <w:spacing w:before="120" w:after="120"/>
        <w:ind w:left="1212"/>
        <w:jc w:val="left"/>
        <w:rPr>
          <w:rStyle w:val="l-L2Char"/>
          <w:rFonts w:cs="Arial"/>
          <w:szCs w:val="22"/>
          <w:highlight w:val="yellow"/>
          <w:u w:val="none"/>
        </w:rPr>
      </w:pPr>
    </w:p>
    <w:p w14:paraId="2B5D6D48" w14:textId="3A361DC0" w:rsidR="003B48C5" w:rsidRDefault="003B48C5" w:rsidP="00E172A7">
      <w:pPr>
        <w:pStyle w:val="l-L1"/>
        <w:keepNext w:val="0"/>
        <w:numPr>
          <w:ilvl w:val="0"/>
          <w:numId w:val="0"/>
        </w:numPr>
        <w:spacing w:before="120" w:after="120"/>
        <w:ind w:left="1212"/>
        <w:jc w:val="left"/>
        <w:rPr>
          <w:rStyle w:val="l-L2Char"/>
          <w:rFonts w:cs="Arial"/>
          <w:szCs w:val="22"/>
          <w:highlight w:val="yellow"/>
          <w:u w:val="none"/>
        </w:rPr>
      </w:pPr>
    </w:p>
    <w:p w14:paraId="49202A3D" w14:textId="720137AE" w:rsidR="003B48C5" w:rsidRDefault="003B48C5" w:rsidP="00E172A7">
      <w:pPr>
        <w:pStyle w:val="l-L1"/>
        <w:keepNext w:val="0"/>
        <w:numPr>
          <w:ilvl w:val="0"/>
          <w:numId w:val="0"/>
        </w:numPr>
        <w:spacing w:before="120" w:after="120"/>
        <w:ind w:left="1212"/>
        <w:jc w:val="left"/>
        <w:rPr>
          <w:rStyle w:val="l-L2Char"/>
          <w:rFonts w:cs="Arial"/>
          <w:szCs w:val="22"/>
          <w:highlight w:val="yellow"/>
          <w:u w:val="none"/>
        </w:rPr>
      </w:pPr>
    </w:p>
    <w:p w14:paraId="33C20007" w14:textId="3487E316" w:rsidR="003B48C5" w:rsidRDefault="003B48C5" w:rsidP="00E172A7">
      <w:pPr>
        <w:pStyle w:val="l-L1"/>
        <w:keepNext w:val="0"/>
        <w:numPr>
          <w:ilvl w:val="0"/>
          <w:numId w:val="0"/>
        </w:numPr>
        <w:spacing w:before="120" w:after="120"/>
        <w:ind w:left="1212"/>
        <w:jc w:val="left"/>
        <w:rPr>
          <w:rStyle w:val="l-L2Char"/>
          <w:rFonts w:cs="Arial"/>
          <w:szCs w:val="22"/>
          <w:highlight w:val="yellow"/>
          <w:u w:val="none"/>
        </w:rPr>
      </w:pPr>
    </w:p>
    <w:p w14:paraId="5C1F94F6" w14:textId="42A296A1" w:rsidR="003B48C5" w:rsidRDefault="003B48C5" w:rsidP="00E172A7">
      <w:pPr>
        <w:pStyle w:val="l-L1"/>
        <w:keepNext w:val="0"/>
        <w:numPr>
          <w:ilvl w:val="0"/>
          <w:numId w:val="0"/>
        </w:numPr>
        <w:spacing w:before="120" w:after="120"/>
        <w:ind w:left="1212"/>
        <w:jc w:val="left"/>
        <w:rPr>
          <w:rStyle w:val="l-L2Char"/>
          <w:rFonts w:cs="Arial"/>
          <w:szCs w:val="22"/>
          <w:highlight w:val="yellow"/>
          <w:u w:val="none"/>
        </w:rPr>
      </w:pPr>
    </w:p>
    <w:p w14:paraId="72798297" w14:textId="3A93CE78" w:rsidR="003B48C5" w:rsidRDefault="003B48C5" w:rsidP="00E172A7">
      <w:pPr>
        <w:pStyle w:val="l-L1"/>
        <w:keepNext w:val="0"/>
        <w:numPr>
          <w:ilvl w:val="0"/>
          <w:numId w:val="0"/>
        </w:numPr>
        <w:spacing w:before="120" w:after="120"/>
        <w:ind w:left="1212"/>
        <w:jc w:val="left"/>
        <w:rPr>
          <w:rStyle w:val="l-L2Char"/>
          <w:rFonts w:cs="Arial"/>
          <w:szCs w:val="22"/>
          <w:highlight w:val="yellow"/>
          <w:u w:val="none"/>
        </w:rPr>
      </w:pPr>
    </w:p>
    <w:p w14:paraId="5364B5EC" w14:textId="59A400E4" w:rsidR="003B48C5" w:rsidRDefault="003B48C5" w:rsidP="00E172A7">
      <w:pPr>
        <w:pStyle w:val="l-L1"/>
        <w:keepNext w:val="0"/>
        <w:numPr>
          <w:ilvl w:val="0"/>
          <w:numId w:val="0"/>
        </w:numPr>
        <w:spacing w:before="120" w:after="120"/>
        <w:ind w:left="1212"/>
        <w:jc w:val="left"/>
        <w:rPr>
          <w:rStyle w:val="l-L2Char"/>
          <w:rFonts w:cs="Arial"/>
          <w:szCs w:val="22"/>
          <w:highlight w:val="yellow"/>
          <w:u w:val="none"/>
        </w:rPr>
      </w:pPr>
    </w:p>
    <w:p w14:paraId="03C302B9" w14:textId="77777777" w:rsidR="003B48C5" w:rsidRPr="004D5F78" w:rsidRDefault="003B48C5" w:rsidP="00E172A7">
      <w:pPr>
        <w:pStyle w:val="l-L1"/>
        <w:keepNext w:val="0"/>
        <w:numPr>
          <w:ilvl w:val="0"/>
          <w:numId w:val="0"/>
        </w:numPr>
        <w:spacing w:before="120" w:after="120"/>
        <w:ind w:left="1212"/>
        <w:jc w:val="left"/>
        <w:rPr>
          <w:rStyle w:val="l-L2Char"/>
          <w:rFonts w:cs="Arial"/>
          <w:szCs w:val="22"/>
          <w:highlight w:val="yellow"/>
          <w:u w:val="none"/>
        </w:rPr>
      </w:pPr>
    </w:p>
    <w:p w14:paraId="191A8470" w14:textId="76205C0B" w:rsidR="006431F2" w:rsidRPr="004D5F78" w:rsidRDefault="006431F2">
      <w:pPr>
        <w:spacing w:after="0" w:line="240" w:lineRule="auto"/>
        <w:rPr>
          <w:rFonts w:cs="Arial"/>
          <w:b/>
          <w:bCs/>
          <w:kern w:val="32"/>
          <w:szCs w:val="22"/>
        </w:rPr>
      </w:pPr>
    </w:p>
    <w:p w14:paraId="3FB8152E" w14:textId="6B9CE4C1"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2B33EFB" w14:textId="77777777" w:rsidR="00DE1361" w:rsidRPr="00DE1361" w:rsidRDefault="00DE1361" w:rsidP="00DE1361"/>
    <w:p w14:paraId="3D7D228C" w14:textId="77777777" w:rsidR="00DE1361" w:rsidRPr="00DE1361" w:rsidRDefault="00DE1361" w:rsidP="00DE1361">
      <w:pPr>
        <w:rPr>
          <w:rFonts w:cs="Arial"/>
          <w:b/>
          <w:i/>
          <w:szCs w:val="22"/>
        </w:rPr>
      </w:pPr>
    </w:p>
    <w:p w14:paraId="1411689F" w14:textId="77777777" w:rsidR="002E0D1A" w:rsidRPr="004D5F78" w:rsidRDefault="002E0D1A" w:rsidP="00DB32E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DB32E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7D00BCB7" w:rsidR="002E0D1A" w:rsidRPr="004D5F78" w:rsidRDefault="002E0D1A" w:rsidP="00DB32E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7998A6AE" w14:textId="1E5F55DA" w:rsidR="005A32C1" w:rsidRPr="004D5F78" w:rsidRDefault="002E0D1A" w:rsidP="00DB32E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2DA73EE7" w14:textId="3A6A626D" w:rsidR="005A32C1" w:rsidRPr="004D5F78" w:rsidRDefault="005A32C1" w:rsidP="00DB32E6">
      <w:pPr>
        <w:widowControl w:val="0"/>
        <w:numPr>
          <w:ilvl w:val="1"/>
          <w:numId w:val="5"/>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0424E4A9"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774BE2D4" w14:textId="5F0435A2" w:rsidR="00B00AE7" w:rsidRPr="004D5F78" w:rsidRDefault="00B00AE7" w:rsidP="00B00AE7">
      <w:pPr>
        <w:widowControl w:val="0"/>
        <w:spacing w:before="1" w:after="0" w:line="240" w:lineRule="auto"/>
        <w:rPr>
          <w:rFonts w:eastAsia="Calibri" w:cs="Arial"/>
          <w:b/>
          <w:bCs/>
          <w:szCs w:val="22"/>
        </w:rPr>
      </w:pPr>
    </w:p>
    <w:p w14:paraId="3549DF38"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2F6773" w:rsidRDefault="00B00AE7" w:rsidP="00E96D07">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2F6773" w:rsidRDefault="00B00AE7" w:rsidP="00E96D07">
            <w:pPr>
              <w:spacing w:line="264" w:lineRule="exact"/>
              <w:ind w:left="102"/>
              <w:rPr>
                <w:rFonts w:cs="Arial"/>
                <w:b/>
                <w:spacing w:val="-1"/>
                <w:szCs w:val="22"/>
                <w:lang w:val="cs-CZ"/>
              </w:rPr>
            </w:pPr>
          </w:p>
        </w:tc>
      </w:tr>
      <w:tr w:rsidR="00B00AE7" w:rsidRPr="004D5F78"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4D5F78" w:rsidRDefault="00B00AE7" w:rsidP="00E96D07">
            <w:pPr>
              <w:spacing w:line="264" w:lineRule="exact"/>
              <w:ind w:left="104"/>
              <w:rPr>
                <w:rFonts w:cs="Arial"/>
                <w:spacing w:val="-1"/>
                <w:szCs w:val="22"/>
              </w:rPr>
            </w:pPr>
            <w:proofErr w:type="spellStart"/>
            <w:r w:rsidRPr="004D5F78">
              <w:rPr>
                <w:rFonts w:cs="Arial"/>
                <w:spacing w:val="-1"/>
                <w:szCs w:val="22"/>
              </w:rPr>
              <w:t>Zemníky</w:t>
            </w:r>
            <w:proofErr w:type="spellEnd"/>
          </w:p>
        </w:tc>
      </w:tr>
      <w:tr w:rsidR="00B00AE7" w:rsidRPr="004D5F78"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4D5F78" w:rsidRDefault="00B00AE7" w:rsidP="00E96D07">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4D5F78" w:rsidRDefault="00B00AE7" w:rsidP="00E96D07">
            <w:pPr>
              <w:rPr>
                <w:rFonts w:cs="Arial"/>
                <w:szCs w:val="22"/>
              </w:rPr>
            </w:pPr>
          </w:p>
        </w:tc>
      </w:tr>
      <w:tr w:rsidR="00B00AE7" w:rsidRPr="004D5F78"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4D5F78" w:rsidRDefault="00B00AE7" w:rsidP="00E96D07">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4D5F78" w:rsidRDefault="00B00AE7" w:rsidP="00E96D07">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4D5F78" w:rsidRDefault="00B00AE7" w:rsidP="00E96D07">
            <w:pPr>
              <w:spacing w:line="267" w:lineRule="exact"/>
              <w:ind w:left="104"/>
              <w:rPr>
                <w:rFonts w:cs="Arial"/>
                <w:szCs w:val="22"/>
              </w:rPr>
            </w:pPr>
            <w:r w:rsidRPr="004D5F78">
              <w:rPr>
                <w:rFonts w:cs="Arial"/>
                <w:szCs w:val="22"/>
              </w:rPr>
              <w:t>1:1000</w:t>
            </w:r>
          </w:p>
        </w:tc>
      </w:tr>
      <w:tr w:rsidR="00B00AE7" w:rsidRPr="004D5F78"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4D5F78" w:rsidRDefault="00B00AE7" w:rsidP="00E96D07">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4D5F78" w:rsidRDefault="00B00AE7" w:rsidP="00E96D07">
            <w:pPr>
              <w:spacing w:line="264" w:lineRule="exact"/>
              <w:ind w:left="104"/>
              <w:rPr>
                <w:rFonts w:cs="Arial"/>
                <w:szCs w:val="22"/>
              </w:rPr>
            </w:pPr>
            <w:r w:rsidRPr="004D5F78">
              <w:rPr>
                <w:rFonts w:cs="Arial"/>
                <w:szCs w:val="22"/>
              </w:rPr>
              <w:t>1:1000</w:t>
            </w:r>
          </w:p>
        </w:tc>
      </w:tr>
    </w:tbl>
    <w:p w14:paraId="0A0260B8" w14:textId="77777777" w:rsidR="00B00AE7" w:rsidRPr="004D5F78" w:rsidRDefault="00B00AE7" w:rsidP="00B00AE7">
      <w:pPr>
        <w:widowControl w:val="0"/>
        <w:spacing w:before="12" w:after="0" w:line="240" w:lineRule="auto"/>
        <w:rPr>
          <w:rFonts w:eastAsia="Calibri" w:cs="Arial"/>
          <w:b/>
          <w:bCs/>
          <w:szCs w:val="22"/>
        </w:rPr>
      </w:pPr>
    </w:p>
    <w:p w14:paraId="31A7D4C5" w14:textId="77777777" w:rsidR="00B00AE7" w:rsidRPr="004D5F78" w:rsidRDefault="00B00AE7" w:rsidP="00B00AE7">
      <w:pPr>
        <w:widowControl w:val="0"/>
        <w:spacing w:after="0" w:line="240" w:lineRule="auto"/>
        <w:rPr>
          <w:rFonts w:eastAsia="Calibri" w:cs="Arial"/>
          <w:szCs w:val="22"/>
        </w:rPr>
      </w:pPr>
    </w:p>
    <w:p w14:paraId="0E9A5BC4"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2BF2BA5"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2F6773" w:rsidRDefault="00B00AE7" w:rsidP="00E96D07">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B00AE7" w:rsidRPr="004D5F78"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4D5F78" w:rsidRDefault="00B00AE7" w:rsidP="00E96D07">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4D5F78" w:rsidRDefault="00B00AE7" w:rsidP="00E96D07">
            <w:pPr>
              <w:spacing w:line="267" w:lineRule="exact"/>
              <w:ind w:left="1"/>
              <w:jc w:val="center"/>
              <w:rPr>
                <w:rFonts w:cs="Arial"/>
                <w:szCs w:val="22"/>
              </w:rPr>
            </w:pPr>
            <w:proofErr w:type="spellStart"/>
            <w:r w:rsidRPr="004D5F78">
              <w:rPr>
                <w:rFonts w:cs="Arial"/>
                <w:spacing w:val="-1"/>
                <w:szCs w:val="22"/>
              </w:rPr>
              <w:t>Složité</w:t>
            </w:r>
            <w:proofErr w:type="spellEnd"/>
          </w:p>
        </w:tc>
      </w:tr>
      <w:tr w:rsidR="00B00AE7" w:rsidRPr="004D5F78"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2054BB62" w:rsidR="00B00AE7" w:rsidRPr="004D5F78" w:rsidRDefault="00B00AE7" w:rsidP="00E96D07">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r w:rsidR="00D44836">
              <w:rPr>
                <w:rFonts w:cs="Arial"/>
                <w:spacing w:val="-1"/>
                <w:szCs w:val="22"/>
              </w:rPr>
              <w:t xml:space="preserve"> </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4D5F78" w:rsidRDefault="00B00AE7" w:rsidP="00E96D07">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4D5F78" w:rsidRDefault="00B00AE7" w:rsidP="00E96D07">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4D5F78" w:rsidRDefault="00B00AE7" w:rsidP="00E96D07">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4D5F78" w:rsidRDefault="00B00AE7" w:rsidP="00E96D07">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4D5F78" w:rsidRDefault="00B00AE7" w:rsidP="00E96D07">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4D5F78" w:rsidRDefault="00B00AE7" w:rsidP="00E96D07">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B00AE7" w:rsidRPr="004D5F78"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4D5F78" w:rsidRDefault="00B00AE7" w:rsidP="00E96D07">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4D5F78" w:rsidRDefault="00B00AE7" w:rsidP="00E96D07">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B00AE7" w:rsidRPr="004D5F78"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4D5F78" w:rsidRDefault="00627EE9" w:rsidP="00627EE9">
            <w:pPr>
              <w:ind w:left="378" w:right="255"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w:t>
            </w:r>
            <w:r w:rsidR="00B00AE7" w:rsidRPr="004D5F78">
              <w:rPr>
                <w:rFonts w:cs="Arial"/>
                <w:szCs w:val="22"/>
              </w:rPr>
              <w:t xml:space="preserve"> 2</w:t>
            </w:r>
            <w:r w:rsidR="00B00AE7" w:rsidRPr="00627EE9">
              <w:rPr>
                <w:rFonts w:cs="Arial"/>
                <w:szCs w:val="22"/>
              </w:rPr>
              <w:t xml:space="preserve">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4D5F78" w:rsidRDefault="00627EE9" w:rsidP="00627EE9">
            <w:pPr>
              <w:ind w:left="430" w:right="310"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min.2-3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r>
      <w:tr w:rsidR="00B00AE7" w:rsidRPr="004D5F78"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4D5F78" w:rsidRDefault="00B00AE7" w:rsidP="00627EE9">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4D5F78" w:rsidRDefault="00B00AE7" w:rsidP="00627EE9">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729A3BDC" w14:textId="77777777" w:rsidR="00B00AE7" w:rsidRPr="004D5F78" w:rsidRDefault="00B00AE7" w:rsidP="00B00AE7">
      <w:pPr>
        <w:widowControl w:val="0"/>
        <w:spacing w:after="0" w:line="259" w:lineRule="exact"/>
        <w:ind w:left="395"/>
        <w:rPr>
          <w:rFonts w:eastAsia="Calibri" w:cs="Arial"/>
          <w:spacing w:val="-1"/>
          <w:szCs w:val="22"/>
        </w:rPr>
      </w:pPr>
    </w:p>
    <w:p w14:paraId="21F76C26"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2BFC9FC9" w14:textId="6DA55EAA"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58A9B6B"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40E1199A" w14:textId="77777777" w:rsidR="0006284B" w:rsidRDefault="0006284B" w:rsidP="009264F2">
      <w:pPr>
        <w:widowControl w:val="0"/>
        <w:spacing w:after="0" w:line="240" w:lineRule="auto"/>
        <w:rPr>
          <w:rFonts w:eastAsia="Calibri" w:cs="Arial"/>
          <w:b/>
          <w:spacing w:val="-1"/>
          <w:szCs w:val="22"/>
        </w:rPr>
      </w:pPr>
    </w:p>
    <w:p w14:paraId="180505C2" w14:textId="77777777" w:rsidR="0006284B" w:rsidRDefault="0006284B" w:rsidP="009264F2">
      <w:pPr>
        <w:widowControl w:val="0"/>
        <w:spacing w:after="0" w:line="240" w:lineRule="auto"/>
        <w:rPr>
          <w:rFonts w:eastAsia="Calibri" w:cs="Arial"/>
          <w:b/>
          <w:spacing w:val="-1"/>
          <w:szCs w:val="22"/>
        </w:rPr>
      </w:pPr>
    </w:p>
    <w:p w14:paraId="6A2C40C5" w14:textId="77777777" w:rsidR="0006284B" w:rsidRDefault="0006284B" w:rsidP="009264F2">
      <w:pPr>
        <w:widowControl w:val="0"/>
        <w:spacing w:after="0" w:line="240" w:lineRule="auto"/>
        <w:rPr>
          <w:rFonts w:eastAsia="Calibri" w:cs="Arial"/>
          <w:b/>
          <w:spacing w:val="-1"/>
          <w:szCs w:val="22"/>
        </w:rPr>
      </w:pPr>
    </w:p>
    <w:p w14:paraId="27927536" w14:textId="5616F7DF"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4A46720C" w14:textId="6B063096" w:rsidR="0070151B" w:rsidRPr="004D5F78" w:rsidRDefault="00B00AE7" w:rsidP="00DB32E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BA0F608" w14:textId="77777777" w:rsidR="00B00AE7" w:rsidRPr="004D5F78" w:rsidRDefault="00B00AE7" w:rsidP="00DB32E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490B814C" w14:textId="77777777" w:rsidR="00B00AE7" w:rsidRPr="004D5F78" w:rsidRDefault="00B00AE7" w:rsidP="00DB32E6">
      <w:pPr>
        <w:widowControl w:val="0"/>
        <w:numPr>
          <w:ilvl w:val="1"/>
          <w:numId w:val="9"/>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96C2C21" w14:textId="77777777" w:rsidR="00B00AE7" w:rsidRPr="004D5F78" w:rsidRDefault="00B00AE7" w:rsidP="00DB32E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5E5E0EE" w14:textId="77777777" w:rsidR="00B00AE7" w:rsidRPr="004D5F78" w:rsidRDefault="00B00AE7" w:rsidP="00DB32E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EF2D65C" w14:textId="77777777" w:rsidR="00B00AE7" w:rsidRPr="004D5F78" w:rsidRDefault="00B00AE7" w:rsidP="00DB32E6">
      <w:pPr>
        <w:widowControl w:val="0"/>
        <w:numPr>
          <w:ilvl w:val="1"/>
          <w:numId w:val="9"/>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9B3EE62" w14:textId="6782CCA5" w:rsidR="0070151B" w:rsidRPr="004D5F78" w:rsidRDefault="00B00AE7" w:rsidP="00DB32E6">
      <w:pPr>
        <w:widowControl w:val="0"/>
        <w:numPr>
          <w:ilvl w:val="1"/>
          <w:numId w:val="9"/>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61F2497A" w14:textId="1FF1D459" w:rsidR="001A027C" w:rsidRPr="004D5F78" w:rsidRDefault="001A027C" w:rsidP="00DB32E6">
      <w:pPr>
        <w:pStyle w:val="Odstavecseseznamem"/>
        <w:numPr>
          <w:ilvl w:val="0"/>
          <w:numId w:val="9"/>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7779327" w14:textId="10130D12"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72B871AA"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2F6773" w:rsidRDefault="009737C2"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9737C2" w:rsidRPr="004D5F78" w14:paraId="0BD8C25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4D5F78" w:rsidRDefault="009737C2" w:rsidP="00500D7A">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4D5F78" w:rsidRDefault="009737C2" w:rsidP="00500D7A">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9737C2" w:rsidRPr="004D5F78"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4D5F78" w:rsidRDefault="009737C2" w:rsidP="00500D7A">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627EE9" w:rsidRDefault="009737C2" w:rsidP="00627EE9">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9737C2" w:rsidRPr="004D5F78" w14:paraId="6C8D4F30"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4D5F78" w:rsidRDefault="009737C2" w:rsidP="00500D7A">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4D5F78" w:rsidRDefault="009737C2" w:rsidP="00500D7A">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9737C2" w:rsidRPr="004D5F78"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4D5F78" w:rsidRDefault="009737C2" w:rsidP="00500D7A">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4D5F78" w:rsidRDefault="009737C2" w:rsidP="00500D7A">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9737C2" w:rsidRPr="004D5F78"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4D5F78" w:rsidRDefault="009737C2" w:rsidP="00500D7A">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4D5F78" w:rsidRDefault="009737C2" w:rsidP="00500D7A">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9737C2" w:rsidRPr="004D5F78" w14:paraId="09A6CF3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4D5F78" w:rsidRDefault="009737C2" w:rsidP="00500D7A">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9737C2" w:rsidRPr="004D5F78" w14:paraId="1E002E79"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4D5F78" w:rsidRDefault="009737C2" w:rsidP="00500D7A">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9737C2" w:rsidRPr="004D5F78" w14:paraId="397187E3"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4D5F78" w:rsidRDefault="009737C2" w:rsidP="00500D7A">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4D5F78" w:rsidRDefault="009737C2" w:rsidP="00500D7A">
            <w:pPr>
              <w:ind w:left="102" w:right="345"/>
              <w:rPr>
                <w:rFonts w:cs="Arial"/>
                <w:szCs w:val="22"/>
              </w:rPr>
            </w:pPr>
            <w:proofErr w:type="spell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9737C2" w:rsidRPr="004D5F78" w14:paraId="300DD949"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4D5F78" w:rsidRDefault="009737C2" w:rsidP="00500D7A">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9737C2" w:rsidRPr="004D5F78"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4D5F78" w:rsidRDefault="009737C2" w:rsidP="00500D7A">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172DE7" w:rsidRDefault="00627EE9" w:rsidP="00627EE9">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708DCC1" w14:textId="77777777" w:rsidR="00627EE9" w:rsidRPr="00172DE7" w:rsidRDefault="00627EE9" w:rsidP="00627EE9">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EA7312F" w14:textId="77777777" w:rsidR="00627EE9" w:rsidRDefault="00627EE9" w:rsidP="00DB32E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1F288C4" w14:textId="3792327A" w:rsidR="00627EE9" w:rsidRPr="00627EE9" w:rsidRDefault="00627EE9" w:rsidP="00DB32E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750BD347" w14:textId="2BBCB82E" w:rsidR="009737C2" w:rsidRPr="00627EE9" w:rsidRDefault="00627EE9" w:rsidP="00DB32E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9737C2" w:rsidRPr="004D5F78"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4D5F78" w:rsidRDefault="009737C2" w:rsidP="00500D7A">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4D5F78" w:rsidRDefault="009737C2" w:rsidP="00627EE9">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w:t>
            </w:r>
            <w:r w:rsidR="00627EE9" w:rsidRPr="00627EE9">
              <w:rPr>
                <w:rFonts w:cs="Arial"/>
                <w:spacing w:val="-1"/>
                <w:szCs w:val="22"/>
              </w:rPr>
              <w:t>u</w:t>
            </w:r>
            <w:proofErr w:type="spellEnd"/>
            <w:r w:rsidR="00627EE9" w:rsidRPr="00627EE9">
              <w:rPr>
                <w:rFonts w:cs="Arial"/>
                <w:spacing w:val="-1"/>
                <w:szCs w:val="22"/>
              </w:rPr>
              <w:t xml:space="preserve"> </w:t>
            </w:r>
            <w:proofErr w:type="spellStart"/>
            <w:r w:rsidR="00627EE9" w:rsidRPr="00627EE9">
              <w:rPr>
                <w:rFonts w:cs="Arial"/>
                <w:spacing w:val="-1"/>
                <w:szCs w:val="22"/>
              </w:rPr>
              <w:t>stavby</w:t>
            </w:r>
            <w:proofErr w:type="spellEnd"/>
            <w:r w:rsidR="00627EE9" w:rsidRPr="00627EE9">
              <w:rPr>
                <w:rFonts w:cs="Arial"/>
                <w:spacing w:val="-1"/>
                <w:szCs w:val="22"/>
              </w:rPr>
              <w:t xml:space="preserve"> a </w:t>
            </w:r>
            <w:proofErr w:type="spellStart"/>
            <w:r w:rsidR="00627EE9" w:rsidRPr="00627EE9">
              <w:rPr>
                <w:rFonts w:cs="Arial"/>
                <w:spacing w:val="-1"/>
                <w:szCs w:val="22"/>
              </w:rPr>
              <w:t>provozu</w:t>
            </w:r>
            <w:proofErr w:type="spellEnd"/>
            <w:r w:rsidR="00627EE9" w:rsidRPr="00627EE9">
              <w:rPr>
                <w:rFonts w:cs="Arial"/>
                <w:spacing w:val="-1"/>
                <w:szCs w:val="22"/>
              </w:rPr>
              <w:t xml:space="preserve"> </w:t>
            </w:r>
            <w:proofErr w:type="spellStart"/>
            <w:r w:rsidR="00627EE9" w:rsidRPr="00627EE9">
              <w:rPr>
                <w:rFonts w:cs="Arial"/>
                <w:spacing w:val="-1"/>
                <w:szCs w:val="22"/>
              </w:rPr>
              <w:t>komunikacena</w:t>
            </w:r>
            <w:proofErr w:type="spellEnd"/>
            <w:r w:rsidR="00627EE9"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9737C2" w:rsidRPr="004D5F78" w14:paraId="09474225"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4D5F78" w:rsidRDefault="009737C2" w:rsidP="00500D7A">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4D5F78" w:rsidRDefault="00627EE9" w:rsidP="00500D7A">
            <w:pPr>
              <w:spacing w:line="264" w:lineRule="exact"/>
              <w:ind w:right="3439"/>
              <w:rPr>
                <w:rFonts w:cs="Arial"/>
                <w:szCs w:val="22"/>
              </w:rPr>
            </w:pPr>
            <w:r>
              <w:rPr>
                <w:rFonts w:cs="Arial"/>
                <w:szCs w:val="22"/>
              </w:rPr>
              <w:t xml:space="preserve">  </w:t>
            </w:r>
            <w:proofErr w:type="spellStart"/>
            <w:r w:rsidR="009737C2" w:rsidRPr="004D5F78">
              <w:rPr>
                <w:rFonts w:cs="Arial"/>
                <w:szCs w:val="22"/>
              </w:rPr>
              <w:t>Závěry</w:t>
            </w:r>
            <w:proofErr w:type="spellEnd"/>
            <w:r w:rsidR="009737C2" w:rsidRPr="004D5F78">
              <w:rPr>
                <w:rFonts w:cs="Arial"/>
                <w:szCs w:val="22"/>
              </w:rPr>
              <w:t xml:space="preserve"> a </w:t>
            </w:r>
            <w:proofErr w:type="spellStart"/>
            <w:r w:rsidR="009737C2" w:rsidRPr="004D5F78">
              <w:rPr>
                <w:rFonts w:cs="Arial"/>
                <w:szCs w:val="22"/>
              </w:rPr>
              <w:t>doporučení</w:t>
            </w:r>
            <w:proofErr w:type="spellEnd"/>
          </w:p>
        </w:tc>
      </w:tr>
    </w:tbl>
    <w:p w14:paraId="12B9ACCC" w14:textId="77777777" w:rsidR="00E32805" w:rsidRPr="004D5F78" w:rsidRDefault="00E32805" w:rsidP="001A027C">
      <w:pPr>
        <w:rPr>
          <w:rFonts w:cs="Arial"/>
          <w:szCs w:val="22"/>
        </w:rPr>
      </w:pPr>
    </w:p>
    <w:p w14:paraId="770D73E5" w14:textId="1B6C1E38" w:rsidR="001A027C" w:rsidRPr="004D5F78" w:rsidRDefault="001A027C" w:rsidP="001A027C">
      <w:pPr>
        <w:rPr>
          <w:rFonts w:cs="Arial"/>
          <w:b/>
          <w:szCs w:val="22"/>
        </w:rPr>
      </w:pPr>
      <w:r w:rsidRPr="004D5F78">
        <w:rPr>
          <w:rFonts w:cs="Arial"/>
          <w:b/>
          <w:szCs w:val="22"/>
        </w:rPr>
        <w:t>E. Členění díla Geotechnický průzkum:</w:t>
      </w:r>
    </w:p>
    <w:p w14:paraId="31550F58"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273A6415"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61E4D8D"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391DE7B"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E1100B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D55DCEE"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094584"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CB57E"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A8B62C3"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58B154" w14:textId="77777777" w:rsidR="001A027C" w:rsidRPr="004D5F78" w:rsidRDefault="001A027C" w:rsidP="00DB32E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59798DD" w14:textId="77777777" w:rsidR="001A027C" w:rsidRPr="004D5F78" w:rsidRDefault="001A027C" w:rsidP="00DB32E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1ED58A6C" w14:textId="77777777" w:rsidR="001A027C" w:rsidRPr="004D5F78" w:rsidRDefault="001A027C" w:rsidP="001A027C">
      <w:pPr>
        <w:rPr>
          <w:rFonts w:cs="Arial"/>
          <w:szCs w:val="22"/>
        </w:rPr>
      </w:pPr>
    </w:p>
    <w:p w14:paraId="181B394D" w14:textId="43C177E4"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702131E1"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6771F5BE" w14:textId="77777777" w:rsidR="001A027C" w:rsidRPr="004D5F78" w:rsidRDefault="001A027C" w:rsidP="001A027C">
      <w:pPr>
        <w:widowControl w:val="0"/>
        <w:spacing w:before="126" w:after="0" w:line="240" w:lineRule="auto"/>
        <w:ind w:left="395"/>
        <w:rPr>
          <w:rFonts w:eastAsia="Calibri" w:cs="Arial"/>
          <w:szCs w:val="22"/>
        </w:rPr>
      </w:pPr>
    </w:p>
    <w:p w14:paraId="4532035B" w14:textId="5A772469"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2AB798C5"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3EA35D5A"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606C87D2" w14:textId="77777777" w:rsidR="001A027C" w:rsidRPr="002F6773" w:rsidRDefault="001A027C" w:rsidP="00500D7A">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r>
      <w:tr w:rsidR="001A027C" w:rsidRPr="004D5F78" w14:paraId="599E3146"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C412C46" w14:textId="77777777" w:rsidR="001A027C" w:rsidRPr="004D5F78" w:rsidRDefault="001A027C" w:rsidP="00500D7A">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B4C4676"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837C5DB"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Hráz</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objekty</w:t>
            </w:r>
            <w:proofErr w:type="spellEnd"/>
            <w:r w:rsidRPr="004D5F78">
              <w:rPr>
                <w:rFonts w:cs="Arial"/>
                <w:spacing w:val="-1"/>
                <w:szCs w:val="22"/>
              </w:rPr>
              <w:t xml:space="preserve"> </w:t>
            </w:r>
            <w:proofErr w:type="spellStart"/>
            <w:r w:rsidRPr="004D5F78">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5EAE23BF"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Zemníky</w:t>
            </w:r>
            <w:proofErr w:type="spellEnd"/>
          </w:p>
        </w:tc>
      </w:tr>
      <w:tr w:rsidR="001A027C" w:rsidRPr="004D5F78" w14:paraId="773CDB63"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4D530EF"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1C306E2" w14:textId="77777777" w:rsidR="001A027C" w:rsidRPr="004D5F78" w:rsidRDefault="001A027C" w:rsidP="00500D7A">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51EBDF92"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0ECCB37"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r>
      <w:tr w:rsidR="001A027C" w:rsidRPr="004D5F78" w14:paraId="751DB8C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4B96012"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6A77D2A" w14:textId="77777777" w:rsidR="001A027C" w:rsidRPr="004D5F78" w:rsidRDefault="001A027C" w:rsidP="00500D7A">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2797A04"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694AC969"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w:t>
            </w:r>
            <w:r w:rsidRPr="004D5F78">
              <w:rPr>
                <w:rFonts w:cs="Arial"/>
                <w:spacing w:val="-2"/>
                <w:szCs w:val="22"/>
              </w:rPr>
              <w:t>1000</w:t>
            </w:r>
          </w:p>
        </w:tc>
      </w:tr>
      <w:tr w:rsidR="001A027C" w:rsidRPr="004D5F78" w14:paraId="69D98523"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04793C0" w14:textId="77777777" w:rsidR="001A027C" w:rsidRPr="004D5F78" w:rsidRDefault="001A027C" w:rsidP="00500D7A">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r w:rsidRPr="004D5F78">
              <w:rPr>
                <w:rFonts w:cs="Arial"/>
                <w:spacing w:val="-1"/>
                <w:szCs w:val="22"/>
              </w:rPr>
              <w:t>(</w:t>
            </w:r>
            <w:proofErr w:type="spellStart"/>
            <w:r w:rsidRPr="004D5F78">
              <w:rPr>
                <w:rFonts w:cs="Arial"/>
                <w:spacing w:val="-1"/>
                <w:szCs w:val="22"/>
              </w:rPr>
              <w:t>příčný</w:t>
            </w:r>
            <w:proofErr w:type="spellEnd"/>
            <w:r w:rsidRPr="004D5F78">
              <w:rPr>
                <w:rFonts w:cs="Arial"/>
                <w:spacing w:val="-1"/>
                <w:szCs w:val="22"/>
              </w:rPr>
              <w:t>)</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4FBE938"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F2ED338" w14:textId="77777777" w:rsidR="001A027C" w:rsidRPr="004D5F78" w:rsidRDefault="001A027C" w:rsidP="00500D7A">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726A0F4A" w14:textId="77777777" w:rsidR="001A027C" w:rsidRPr="004D5F78" w:rsidRDefault="001A027C" w:rsidP="00500D7A">
            <w:pPr>
              <w:rPr>
                <w:rFonts w:cs="Arial"/>
                <w:szCs w:val="22"/>
              </w:rPr>
            </w:pPr>
          </w:p>
        </w:tc>
      </w:tr>
      <w:tr w:rsidR="001A027C" w:rsidRPr="004D5F78" w14:paraId="6A608AE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D58846"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2D9C93D" w14:textId="77777777" w:rsidR="001A027C" w:rsidRPr="004D5F78" w:rsidRDefault="001A027C" w:rsidP="00500D7A">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809DA8A" w14:textId="77777777" w:rsidR="001A027C" w:rsidRPr="004D5F78" w:rsidRDefault="001A027C" w:rsidP="00500D7A">
            <w:pPr>
              <w:spacing w:line="267"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3D11AE82" w14:textId="77777777" w:rsidR="001A027C" w:rsidRPr="004D5F78" w:rsidRDefault="001A027C" w:rsidP="00500D7A">
            <w:pPr>
              <w:rPr>
                <w:rFonts w:cs="Arial"/>
                <w:szCs w:val="22"/>
              </w:rPr>
            </w:pPr>
          </w:p>
        </w:tc>
      </w:tr>
      <w:tr w:rsidR="001A027C" w:rsidRPr="004D5F78" w14:paraId="049EA9EF"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4BE1D1C"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C6F7670" w14:textId="77777777" w:rsidR="001A027C" w:rsidRPr="004D5F78" w:rsidRDefault="001A027C" w:rsidP="00500D7A">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3B1F9A87" w14:textId="77777777" w:rsidR="001A027C" w:rsidRPr="004D5F78" w:rsidRDefault="001A027C" w:rsidP="00500D7A">
            <w:pPr>
              <w:spacing w:line="264" w:lineRule="exact"/>
              <w:ind w:left="104"/>
              <w:rPr>
                <w:rFonts w:cs="Arial"/>
                <w:szCs w:val="22"/>
              </w:rPr>
            </w:pPr>
            <w:r w:rsidRPr="004D5F78">
              <w:rPr>
                <w:rFonts w:cs="Arial"/>
                <w:szCs w:val="22"/>
              </w:rPr>
              <w:t>1</w:t>
            </w:r>
            <w:r w:rsidRPr="004D5F78">
              <w:rPr>
                <w:rFonts w:cs="Arial"/>
                <w:spacing w:val="1"/>
                <w:szCs w:val="22"/>
              </w:rPr>
              <w:t xml:space="preserve"> </w:t>
            </w:r>
            <w:r w:rsidRPr="004D5F78">
              <w:rPr>
                <w:rFonts w:cs="Arial"/>
                <w:szCs w:val="22"/>
              </w:rPr>
              <w:t>:</w:t>
            </w:r>
            <w:r w:rsidRPr="004D5F78">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4677FFD7" w14:textId="77777777" w:rsidR="001A027C" w:rsidRPr="004D5F78" w:rsidRDefault="001A027C" w:rsidP="00500D7A">
            <w:pPr>
              <w:rPr>
                <w:rFonts w:cs="Arial"/>
                <w:szCs w:val="22"/>
              </w:rPr>
            </w:pPr>
          </w:p>
        </w:tc>
      </w:tr>
    </w:tbl>
    <w:p w14:paraId="0147C686" w14:textId="0B75ADFB" w:rsidR="001A027C" w:rsidRPr="004D5F78" w:rsidRDefault="001A027C" w:rsidP="001A027C">
      <w:pPr>
        <w:widowControl w:val="0"/>
        <w:spacing w:before="2" w:after="0" w:line="240" w:lineRule="auto"/>
        <w:rPr>
          <w:rFonts w:eastAsia="Calibri" w:cs="Arial"/>
          <w:szCs w:val="22"/>
        </w:rPr>
      </w:pPr>
    </w:p>
    <w:p w14:paraId="3997BB07"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0CEEC5CD"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578333C6"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F2708A3" w14:textId="77777777" w:rsidR="001A027C" w:rsidRPr="002F6773" w:rsidRDefault="001A027C" w:rsidP="00500D7A">
            <w:pPr>
              <w:spacing w:line="264"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1A027C" w:rsidRPr="004D5F78" w14:paraId="34B15B60"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F66159C"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A57E3FA" w14:textId="77777777" w:rsidR="001A027C" w:rsidRPr="004D5F78" w:rsidRDefault="001A027C" w:rsidP="00500D7A">
            <w:pPr>
              <w:spacing w:line="264"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8D1D3A6" w14:textId="77777777" w:rsidR="001A027C" w:rsidRPr="004D5F78" w:rsidRDefault="001A027C" w:rsidP="00500D7A">
            <w:pPr>
              <w:spacing w:line="264" w:lineRule="exact"/>
              <w:ind w:left="1"/>
              <w:jc w:val="center"/>
              <w:rPr>
                <w:rFonts w:cs="Arial"/>
                <w:szCs w:val="22"/>
              </w:rPr>
            </w:pPr>
            <w:proofErr w:type="spellStart"/>
            <w:r w:rsidRPr="004D5F78">
              <w:rPr>
                <w:rFonts w:cs="Arial"/>
                <w:spacing w:val="-1"/>
                <w:szCs w:val="22"/>
              </w:rPr>
              <w:t>Složité</w:t>
            </w:r>
            <w:proofErr w:type="spellEnd"/>
          </w:p>
        </w:tc>
      </w:tr>
      <w:tr w:rsidR="001A027C" w:rsidRPr="004D5F78" w14:paraId="33F9B97E"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30B4413"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Hráz</w:t>
            </w:r>
            <w:proofErr w:type="spellEnd"/>
            <w:r w:rsidRPr="004D5F78">
              <w:rPr>
                <w:rFonts w:cs="Arial"/>
                <w:spacing w:val="-1"/>
                <w:szCs w:val="22"/>
              </w:rPr>
              <w:t xml:space="preserve"> </w:t>
            </w:r>
            <w:proofErr w:type="spellStart"/>
            <w:r w:rsidRPr="004D5F78">
              <w:rPr>
                <w:rFonts w:cs="Arial"/>
                <w:spacing w:val="-1"/>
                <w:szCs w:val="22"/>
              </w:rPr>
              <w:t>včetně</w:t>
            </w:r>
            <w:proofErr w:type="spellEnd"/>
            <w:r w:rsidRPr="004D5F78">
              <w:rPr>
                <w:rFonts w:cs="Arial"/>
                <w:spacing w:val="1"/>
                <w:szCs w:val="22"/>
              </w:rPr>
              <w:t xml:space="preserve"> </w:t>
            </w:r>
            <w:proofErr w:type="spellStart"/>
            <w:r w:rsidRPr="004D5F78">
              <w:rPr>
                <w:rFonts w:cs="Arial"/>
                <w:spacing w:val="-1"/>
                <w:szCs w:val="22"/>
              </w:rPr>
              <w:t>zavázání</w:t>
            </w:r>
            <w:proofErr w:type="spellEnd"/>
            <w:r w:rsidRPr="004D5F78">
              <w:rPr>
                <w:rFonts w:cs="Arial"/>
                <w:spacing w:val="1"/>
                <w:szCs w:val="22"/>
              </w:rPr>
              <w:t xml:space="preserve"> </w:t>
            </w:r>
            <w:proofErr w:type="spellStart"/>
            <w:r w:rsidRPr="004D5F78">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23F4A58" w14:textId="77777777" w:rsidR="001A027C" w:rsidRPr="004D5F78" w:rsidRDefault="001A027C" w:rsidP="00500D7A">
            <w:pPr>
              <w:spacing w:line="264" w:lineRule="exact"/>
              <w:ind w:left="853"/>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zCs w:val="22"/>
              </w:rPr>
              <w:t>50</w:t>
            </w:r>
            <w:r w:rsidRPr="004D5F78">
              <w:rPr>
                <w:rFonts w:cs="Arial"/>
                <w:spacing w:val="-1"/>
                <w:szCs w:val="22"/>
              </w:rPr>
              <w:t xml:space="preserve">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4113E9B6" w14:textId="77777777" w:rsidR="001A027C" w:rsidRPr="004D5F78" w:rsidRDefault="001A027C" w:rsidP="00500D7A">
            <w:pPr>
              <w:spacing w:line="264" w:lineRule="exact"/>
              <w:ind w:left="697"/>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 </w:t>
            </w:r>
            <w:proofErr w:type="spellStart"/>
            <w:r w:rsidRPr="004D5F78">
              <w:rPr>
                <w:rFonts w:cs="Arial"/>
                <w:spacing w:val="-1"/>
                <w:szCs w:val="22"/>
              </w:rPr>
              <w:t>až</w:t>
            </w:r>
            <w:proofErr w:type="spellEnd"/>
            <w:r w:rsidRPr="004D5F78">
              <w:rPr>
                <w:rFonts w:cs="Arial"/>
                <w:spacing w:val="-1"/>
                <w:szCs w:val="22"/>
              </w:rPr>
              <w:t xml:space="preserve"> 35 </w:t>
            </w:r>
            <w:r w:rsidRPr="004D5F78">
              <w:rPr>
                <w:rFonts w:cs="Arial"/>
                <w:szCs w:val="22"/>
              </w:rPr>
              <w:t>m</w:t>
            </w:r>
          </w:p>
        </w:tc>
      </w:tr>
      <w:tr w:rsidR="001A027C" w:rsidRPr="004D5F78" w14:paraId="287BF643"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0E4DF077" w14:textId="77777777" w:rsidR="001A027C" w:rsidRPr="002F6773" w:rsidRDefault="001A027C" w:rsidP="00500D7A">
            <w:pPr>
              <w:ind w:left="102" w:right="566"/>
              <w:rPr>
                <w:rFonts w:cs="Arial"/>
                <w:szCs w:val="22"/>
                <w:lang w:val="cs-CZ"/>
              </w:rPr>
            </w:pPr>
            <w:r w:rsidRPr="002F6773">
              <w:rPr>
                <w:rFonts w:cs="Arial"/>
                <w:spacing w:val="-1"/>
                <w:szCs w:val="22"/>
                <w:lang w:val="cs-CZ"/>
              </w:rPr>
              <w:t>Založení</w:t>
            </w:r>
            <w:r w:rsidRPr="002F6773">
              <w:rPr>
                <w:rFonts w:cs="Arial"/>
                <w:spacing w:val="-3"/>
                <w:szCs w:val="22"/>
                <w:lang w:val="cs-CZ"/>
              </w:rPr>
              <w:t xml:space="preserve"> </w:t>
            </w:r>
            <w:r w:rsidRPr="002F6773">
              <w:rPr>
                <w:rFonts w:cs="Arial"/>
                <w:spacing w:val="-1"/>
                <w:szCs w:val="22"/>
                <w:lang w:val="cs-CZ"/>
              </w:rPr>
              <w:t>výpustního</w:t>
            </w:r>
            <w:r w:rsidRPr="002F6773">
              <w:rPr>
                <w:rFonts w:cs="Arial"/>
                <w:spacing w:val="1"/>
                <w:szCs w:val="22"/>
                <w:lang w:val="cs-CZ"/>
              </w:rPr>
              <w:t xml:space="preserve"> </w:t>
            </w:r>
            <w:r w:rsidRPr="002F6773">
              <w:rPr>
                <w:rFonts w:cs="Arial"/>
                <w:spacing w:val="-1"/>
                <w:szCs w:val="22"/>
                <w:lang w:val="cs-CZ"/>
              </w:rPr>
              <w:t>objektu,</w:t>
            </w:r>
            <w:r w:rsidRPr="002F6773">
              <w:rPr>
                <w:rFonts w:cs="Arial"/>
                <w:spacing w:val="29"/>
                <w:szCs w:val="22"/>
                <w:lang w:val="cs-CZ"/>
              </w:rPr>
              <w:t xml:space="preserve"> </w:t>
            </w:r>
            <w:r w:rsidRPr="002F6773">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5F0EC8F7" w14:textId="77777777" w:rsidR="001A027C" w:rsidRPr="004D5F78" w:rsidRDefault="001A027C" w:rsidP="00500D7A">
            <w:pPr>
              <w:spacing w:line="264" w:lineRule="exact"/>
              <w:ind w:left="951"/>
              <w:rPr>
                <w:rFonts w:cs="Arial"/>
                <w:szCs w:val="22"/>
              </w:rPr>
            </w:pPr>
            <w:r w:rsidRPr="004D5F78">
              <w:rPr>
                <w:rFonts w:cs="Arial"/>
                <w:spacing w:val="-1"/>
                <w:szCs w:val="22"/>
              </w:rPr>
              <w:t>Min.</w:t>
            </w:r>
            <w:r w:rsidRPr="004D5F78">
              <w:rPr>
                <w:rFonts w:cs="Arial"/>
                <w:szCs w:val="22"/>
              </w:rPr>
              <w:t xml:space="preserve"> 1</w:t>
            </w:r>
            <w:r w:rsidRPr="004D5F78">
              <w:rPr>
                <w:rFonts w:cs="Arial"/>
                <w:spacing w:val="-1"/>
                <w:szCs w:val="22"/>
              </w:rPr>
              <w:t xml:space="preserve"> </w:t>
            </w:r>
            <w:proofErr w:type="spellStart"/>
            <w:r w:rsidRPr="004D5F78">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5408D5C" w14:textId="77777777" w:rsidR="001A027C" w:rsidRPr="004D5F78" w:rsidRDefault="001A027C" w:rsidP="00500D7A">
            <w:pPr>
              <w:spacing w:line="264" w:lineRule="exact"/>
              <w:ind w:left="1006"/>
              <w:rPr>
                <w:rFonts w:cs="Arial"/>
                <w:szCs w:val="22"/>
              </w:rPr>
            </w:pPr>
            <w:r w:rsidRPr="004D5F78">
              <w:rPr>
                <w:rFonts w:cs="Arial"/>
                <w:spacing w:val="-1"/>
                <w:szCs w:val="22"/>
              </w:rPr>
              <w:t>Min.</w:t>
            </w:r>
            <w:r w:rsidRPr="004D5F78">
              <w:rPr>
                <w:rFonts w:cs="Arial"/>
                <w:szCs w:val="22"/>
              </w:rPr>
              <w:t xml:space="preserve"> 2</w:t>
            </w:r>
            <w:r w:rsidRPr="004D5F78">
              <w:rPr>
                <w:rFonts w:cs="Arial"/>
                <w:spacing w:val="-1"/>
                <w:szCs w:val="22"/>
              </w:rPr>
              <w:t xml:space="preserve"> </w:t>
            </w:r>
            <w:proofErr w:type="spellStart"/>
            <w:r w:rsidRPr="004D5F78">
              <w:rPr>
                <w:rFonts w:cs="Arial"/>
                <w:spacing w:val="-1"/>
                <w:szCs w:val="22"/>
              </w:rPr>
              <w:t>sondy</w:t>
            </w:r>
            <w:proofErr w:type="spellEnd"/>
          </w:p>
        </w:tc>
      </w:tr>
      <w:tr w:rsidR="001A027C" w:rsidRPr="004D5F78" w14:paraId="70F60370"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36A33B23"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F207C8A" w14:textId="77777777" w:rsidR="001A027C" w:rsidRPr="004D5F78" w:rsidRDefault="001A027C" w:rsidP="00500D7A">
            <w:pPr>
              <w:ind w:left="241" w:right="236"/>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výšky</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složitosti</w:t>
            </w:r>
            <w:proofErr w:type="spellEnd"/>
            <w:r w:rsidRPr="004D5F78">
              <w:rPr>
                <w:rFonts w:cs="Arial"/>
                <w:spacing w:val="27"/>
                <w:szCs w:val="22"/>
              </w:rPr>
              <w:t xml:space="preserve"> </w:t>
            </w:r>
            <w:proofErr w:type="spellStart"/>
            <w:r w:rsidRPr="004D5F78">
              <w:rPr>
                <w:rFonts w:cs="Arial"/>
                <w:spacing w:val="-1"/>
                <w:szCs w:val="22"/>
              </w:rPr>
              <w:t>geologických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pacing w:val="-1"/>
                <w:szCs w:val="22"/>
              </w:rPr>
              <w:t>(</w:t>
            </w:r>
            <w:proofErr w:type="spellStart"/>
            <w:r w:rsidRPr="004D5F78">
              <w:rPr>
                <w:rFonts w:cs="Arial"/>
                <w:spacing w:val="-1"/>
                <w:szCs w:val="22"/>
              </w:rPr>
              <w:t>vždy</w:t>
            </w:r>
            <w:proofErr w:type="spellEnd"/>
            <w:r w:rsidRPr="004D5F78">
              <w:rPr>
                <w:rFonts w:cs="Arial"/>
                <w:spacing w:val="25"/>
                <w:szCs w:val="22"/>
              </w:rPr>
              <w:t xml:space="preserve"> </w:t>
            </w:r>
            <w:proofErr w:type="spellStart"/>
            <w:r w:rsidRPr="004D5F78">
              <w:rPr>
                <w:rFonts w:cs="Arial"/>
                <w:spacing w:val="-1"/>
                <w:szCs w:val="22"/>
              </w:rPr>
              <w:t>ukončeno</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dostatečně</w:t>
            </w:r>
            <w:proofErr w:type="spellEnd"/>
            <w:r w:rsidRPr="004D5F78">
              <w:rPr>
                <w:rFonts w:cs="Arial"/>
                <w:spacing w:val="28"/>
                <w:szCs w:val="22"/>
              </w:rPr>
              <w:t xml:space="preserve"> </w:t>
            </w:r>
            <w:proofErr w:type="spellStart"/>
            <w:r w:rsidRPr="004D5F78">
              <w:rPr>
                <w:rFonts w:cs="Arial"/>
                <w:spacing w:val="-1"/>
                <w:szCs w:val="22"/>
              </w:rPr>
              <w:t>únosných</w:t>
            </w:r>
            <w:proofErr w:type="spellEnd"/>
            <w:r w:rsidRPr="004D5F78">
              <w:rPr>
                <w:rFonts w:cs="Arial"/>
                <w:spacing w:val="-3"/>
                <w:szCs w:val="22"/>
              </w:rPr>
              <w:t xml:space="preserve"> </w:t>
            </w:r>
            <w:proofErr w:type="spellStart"/>
            <w:r w:rsidRPr="004D5F78">
              <w:rPr>
                <w:rFonts w:cs="Arial"/>
                <w:spacing w:val="-1"/>
                <w:szCs w:val="22"/>
              </w:rPr>
              <w:t>vrstvách</w:t>
            </w:r>
            <w:proofErr w:type="spellEnd"/>
            <w:r w:rsidRPr="004D5F78">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0C569746" w14:textId="77777777" w:rsidR="001A027C" w:rsidRPr="004D5F78" w:rsidRDefault="001A027C" w:rsidP="00500D7A">
            <w:pPr>
              <w:ind w:left="294" w:right="292"/>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výšky</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složitosti</w:t>
            </w:r>
            <w:proofErr w:type="spellEnd"/>
            <w:r w:rsidRPr="004D5F78">
              <w:rPr>
                <w:rFonts w:cs="Arial"/>
                <w:spacing w:val="27"/>
                <w:szCs w:val="22"/>
              </w:rPr>
              <w:t xml:space="preserve"> </w:t>
            </w:r>
            <w:proofErr w:type="spellStart"/>
            <w:r w:rsidRPr="004D5F78">
              <w:rPr>
                <w:rFonts w:cs="Arial"/>
                <w:spacing w:val="-1"/>
                <w:szCs w:val="22"/>
              </w:rPr>
              <w:t>geologických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pacing w:val="-1"/>
                <w:szCs w:val="22"/>
              </w:rPr>
              <w:t>(</w:t>
            </w:r>
            <w:proofErr w:type="spellStart"/>
            <w:r w:rsidRPr="004D5F78">
              <w:rPr>
                <w:rFonts w:cs="Arial"/>
                <w:spacing w:val="-1"/>
                <w:szCs w:val="22"/>
              </w:rPr>
              <w:t>vždy</w:t>
            </w:r>
            <w:proofErr w:type="spellEnd"/>
            <w:r w:rsidRPr="004D5F78">
              <w:rPr>
                <w:rFonts w:cs="Arial"/>
                <w:spacing w:val="25"/>
                <w:szCs w:val="22"/>
              </w:rPr>
              <w:t xml:space="preserve"> </w:t>
            </w:r>
            <w:proofErr w:type="spellStart"/>
            <w:r w:rsidRPr="004D5F78">
              <w:rPr>
                <w:rFonts w:cs="Arial"/>
                <w:spacing w:val="-1"/>
                <w:szCs w:val="22"/>
              </w:rPr>
              <w:t>ukončeno</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dostatečně</w:t>
            </w:r>
            <w:proofErr w:type="spellEnd"/>
            <w:r w:rsidRPr="004D5F78">
              <w:rPr>
                <w:rFonts w:cs="Arial"/>
                <w:spacing w:val="28"/>
                <w:szCs w:val="22"/>
              </w:rPr>
              <w:t xml:space="preserve"> </w:t>
            </w:r>
            <w:proofErr w:type="spellStart"/>
            <w:r w:rsidRPr="004D5F78">
              <w:rPr>
                <w:rFonts w:cs="Arial"/>
                <w:spacing w:val="-1"/>
                <w:szCs w:val="22"/>
              </w:rPr>
              <w:t>únosných</w:t>
            </w:r>
            <w:proofErr w:type="spellEnd"/>
            <w:r w:rsidRPr="004D5F78">
              <w:rPr>
                <w:rFonts w:cs="Arial"/>
                <w:spacing w:val="-3"/>
                <w:szCs w:val="22"/>
              </w:rPr>
              <w:t xml:space="preserve"> </w:t>
            </w:r>
            <w:proofErr w:type="spellStart"/>
            <w:r w:rsidRPr="004D5F78">
              <w:rPr>
                <w:rFonts w:cs="Arial"/>
                <w:spacing w:val="-1"/>
                <w:szCs w:val="22"/>
              </w:rPr>
              <w:t>vrstvách</w:t>
            </w:r>
            <w:proofErr w:type="spellEnd"/>
            <w:r w:rsidRPr="004D5F78">
              <w:rPr>
                <w:rFonts w:cs="Arial"/>
                <w:spacing w:val="-1"/>
                <w:szCs w:val="22"/>
              </w:rPr>
              <w:t>)</w:t>
            </w:r>
          </w:p>
        </w:tc>
      </w:tr>
      <w:tr w:rsidR="001A027C" w:rsidRPr="004D5F78" w14:paraId="0A45B84D"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28EEC392" w14:textId="77777777" w:rsidR="001A027C" w:rsidRPr="002F6773" w:rsidRDefault="001A027C" w:rsidP="00500D7A">
            <w:pPr>
              <w:ind w:left="102" w:right="701"/>
              <w:rPr>
                <w:rFonts w:cs="Arial"/>
                <w:szCs w:val="22"/>
                <w:lang w:val="cs-CZ"/>
              </w:rPr>
            </w:pPr>
            <w:r w:rsidRPr="002F6773">
              <w:rPr>
                <w:rFonts w:cs="Arial"/>
                <w:spacing w:val="-1"/>
                <w:szCs w:val="22"/>
                <w:lang w:val="cs-CZ"/>
              </w:rPr>
              <w:t>Hloubka</w:t>
            </w:r>
            <w:r w:rsidRPr="002F6773">
              <w:rPr>
                <w:rFonts w:cs="Arial"/>
                <w:szCs w:val="22"/>
                <w:lang w:val="cs-CZ"/>
              </w:rPr>
              <w:t xml:space="preserve"> </w:t>
            </w:r>
            <w:r w:rsidRPr="002F6773">
              <w:rPr>
                <w:rFonts w:cs="Arial"/>
                <w:spacing w:val="-1"/>
                <w:szCs w:val="22"/>
                <w:lang w:val="cs-CZ"/>
              </w:rPr>
              <w:t xml:space="preserve">sond </w:t>
            </w:r>
            <w:r w:rsidRPr="002F6773">
              <w:rPr>
                <w:rFonts w:cs="Arial"/>
                <w:szCs w:val="22"/>
                <w:lang w:val="cs-CZ"/>
              </w:rPr>
              <w:t>u</w:t>
            </w:r>
            <w:r w:rsidRPr="002F6773">
              <w:rPr>
                <w:rFonts w:cs="Arial"/>
                <w:spacing w:val="-1"/>
                <w:szCs w:val="22"/>
                <w:lang w:val="cs-CZ"/>
              </w:rPr>
              <w:t xml:space="preserve"> výpustního</w:t>
            </w:r>
            <w:r w:rsidRPr="002F6773">
              <w:rPr>
                <w:rFonts w:cs="Arial"/>
                <w:spacing w:val="29"/>
                <w:szCs w:val="22"/>
                <w:lang w:val="cs-CZ"/>
              </w:rPr>
              <w:t xml:space="preserve"> </w:t>
            </w:r>
            <w:r w:rsidRPr="002F6773">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6AD17075" w14:textId="77777777" w:rsidR="001A027C" w:rsidRPr="002F6773" w:rsidRDefault="001A027C" w:rsidP="00500D7A">
            <w:pPr>
              <w:ind w:left="145" w:right="141" w:firstLine="3"/>
              <w:jc w:val="center"/>
              <w:rPr>
                <w:rFonts w:cs="Arial"/>
                <w:szCs w:val="22"/>
                <w:lang w:val="cs-CZ"/>
              </w:rPr>
            </w:pPr>
            <w:r w:rsidRPr="002F6773">
              <w:rPr>
                <w:rFonts w:cs="Arial"/>
                <w:spacing w:val="-1"/>
                <w:szCs w:val="22"/>
                <w:lang w:val="cs-CZ"/>
              </w:rPr>
              <w:t>Min.</w:t>
            </w:r>
            <w:r w:rsidRPr="002F6773">
              <w:rPr>
                <w:rFonts w:cs="Arial"/>
                <w:szCs w:val="22"/>
                <w:lang w:val="cs-CZ"/>
              </w:rPr>
              <w:t xml:space="preserve"> 2</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3</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w:t>
            </w:r>
            <w:r w:rsidRPr="002F6773">
              <w:rPr>
                <w:rFonts w:cs="Arial"/>
                <w:spacing w:val="24"/>
                <w:szCs w:val="22"/>
                <w:lang w:val="cs-CZ"/>
              </w:rPr>
              <w:t xml:space="preserve"> </w:t>
            </w:r>
            <w:r w:rsidRPr="002F6773">
              <w:rPr>
                <w:rFonts w:cs="Arial"/>
                <w:spacing w:val="-1"/>
                <w:szCs w:val="22"/>
                <w:lang w:val="cs-CZ"/>
              </w:rPr>
              <w:t>projektovanou</w:t>
            </w:r>
            <w:r w:rsidRPr="002F6773">
              <w:rPr>
                <w:rFonts w:cs="Arial"/>
                <w:spacing w:val="-3"/>
                <w:szCs w:val="22"/>
                <w:lang w:val="cs-CZ"/>
              </w:rPr>
              <w:t xml:space="preserve"> </w:t>
            </w:r>
            <w:r w:rsidRPr="002F6773">
              <w:rPr>
                <w:rFonts w:cs="Arial"/>
                <w:spacing w:val="-1"/>
                <w:szCs w:val="22"/>
                <w:lang w:val="cs-CZ"/>
              </w:rPr>
              <w:t>základovou</w:t>
            </w:r>
            <w:r w:rsidRPr="002F6773">
              <w:rPr>
                <w:rFonts w:cs="Arial"/>
                <w:spacing w:val="21"/>
                <w:szCs w:val="22"/>
                <w:lang w:val="cs-CZ"/>
              </w:rPr>
              <w:t xml:space="preserve"> </w:t>
            </w:r>
            <w:r w:rsidRPr="002F6773">
              <w:rPr>
                <w:rFonts w:cs="Arial"/>
                <w:spacing w:val="-1"/>
                <w:szCs w:val="22"/>
                <w:lang w:val="cs-CZ"/>
              </w:rPr>
              <w:t>spárou (vždy</w:t>
            </w:r>
            <w:r w:rsidRPr="002F6773">
              <w:rPr>
                <w:rFonts w:cs="Arial"/>
                <w:spacing w:val="1"/>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pacing w:val="27"/>
                <w:szCs w:val="22"/>
                <w:lang w:val="cs-CZ"/>
              </w:rPr>
              <w:t xml:space="preserve"> </w:t>
            </w:r>
            <w:r w:rsidRPr="002F6773">
              <w:rPr>
                <w:rFonts w:cs="Arial"/>
                <w:spacing w:val="-1"/>
                <w:szCs w:val="22"/>
                <w:lang w:val="cs-CZ"/>
              </w:rPr>
              <w:t>dostatečně</w:t>
            </w:r>
            <w:r w:rsidRPr="002F6773">
              <w:rPr>
                <w:rFonts w:cs="Arial"/>
                <w:spacing w:val="1"/>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7FD43016" w14:textId="77777777" w:rsidR="001A027C" w:rsidRPr="002F6773" w:rsidRDefault="001A027C" w:rsidP="00500D7A">
            <w:pPr>
              <w:ind w:left="102" w:right="101"/>
              <w:jc w:val="center"/>
              <w:rPr>
                <w:rFonts w:cs="Arial"/>
                <w:szCs w:val="22"/>
                <w:lang w:val="cs-CZ"/>
              </w:rPr>
            </w:pPr>
            <w:r w:rsidRPr="002F6773">
              <w:rPr>
                <w:rFonts w:cs="Arial"/>
                <w:spacing w:val="-1"/>
                <w:szCs w:val="22"/>
                <w:lang w:val="cs-CZ"/>
              </w:rPr>
              <w:t>Min.</w:t>
            </w:r>
            <w:r w:rsidRPr="002F6773">
              <w:rPr>
                <w:rFonts w:cs="Arial"/>
                <w:szCs w:val="22"/>
                <w:lang w:val="cs-CZ"/>
              </w:rPr>
              <w:t xml:space="preserve"> 3</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4</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 projektovanou</w:t>
            </w:r>
            <w:r w:rsidRPr="002F6773">
              <w:rPr>
                <w:rFonts w:cs="Arial"/>
                <w:spacing w:val="28"/>
                <w:szCs w:val="22"/>
                <w:lang w:val="cs-CZ"/>
              </w:rPr>
              <w:t xml:space="preserve"> </w:t>
            </w:r>
            <w:r w:rsidRPr="002F6773">
              <w:rPr>
                <w:rFonts w:cs="Arial"/>
                <w:spacing w:val="-1"/>
                <w:szCs w:val="22"/>
                <w:lang w:val="cs-CZ"/>
              </w:rPr>
              <w:t>základovou spárou</w:t>
            </w:r>
            <w:r w:rsidRPr="002F6773">
              <w:rPr>
                <w:rFonts w:cs="Arial"/>
                <w:szCs w:val="22"/>
                <w:lang w:val="cs-CZ"/>
              </w:rPr>
              <w:t xml:space="preserve"> </w:t>
            </w:r>
            <w:r w:rsidRPr="002F6773">
              <w:rPr>
                <w:rFonts w:cs="Arial"/>
                <w:spacing w:val="-1"/>
                <w:szCs w:val="22"/>
                <w:lang w:val="cs-CZ"/>
              </w:rPr>
              <w:t>(vždy</w:t>
            </w:r>
            <w:r w:rsidRPr="002F6773">
              <w:rPr>
                <w:rFonts w:cs="Arial"/>
                <w:spacing w:val="28"/>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zCs w:val="22"/>
                <w:lang w:val="cs-CZ"/>
              </w:rPr>
              <w:t xml:space="preserve"> </w:t>
            </w:r>
            <w:r w:rsidRPr="002F6773">
              <w:rPr>
                <w:rFonts w:cs="Arial"/>
                <w:spacing w:val="-1"/>
                <w:szCs w:val="22"/>
                <w:lang w:val="cs-CZ"/>
              </w:rPr>
              <w:t>dostatečně</w:t>
            </w:r>
            <w:r w:rsidRPr="002F6773">
              <w:rPr>
                <w:rFonts w:cs="Arial"/>
                <w:spacing w:val="28"/>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r>
      <w:tr w:rsidR="001A027C" w:rsidRPr="004D5F78" w14:paraId="0BDBA28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FBC22A3" w14:textId="77777777" w:rsidR="001A027C" w:rsidRPr="004D5F78" w:rsidRDefault="001A027C" w:rsidP="00500D7A">
            <w:pPr>
              <w:spacing w:line="267"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F8997B0" w14:textId="77777777" w:rsidR="001A027C" w:rsidRPr="004D5F78" w:rsidRDefault="001A027C" w:rsidP="00500D7A">
            <w:pPr>
              <w:spacing w:line="267" w:lineRule="exact"/>
              <w:ind w:left="894"/>
              <w:rPr>
                <w:rFonts w:cs="Arial"/>
                <w:szCs w:val="22"/>
              </w:rPr>
            </w:pPr>
            <w:r w:rsidRPr="004D5F78">
              <w:rPr>
                <w:rFonts w:cs="Arial"/>
                <w:spacing w:val="-1"/>
                <w:szCs w:val="22"/>
              </w:rPr>
              <w:t>Min.</w:t>
            </w:r>
            <w:r w:rsidRPr="004D5F78">
              <w:rPr>
                <w:rFonts w:cs="Arial"/>
                <w:szCs w:val="22"/>
              </w:rPr>
              <w:t xml:space="preserve"> 3</w:t>
            </w:r>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3C8D17ED" w14:textId="77777777" w:rsidR="001A027C" w:rsidRPr="004D5F78" w:rsidRDefault="001A027C" w:rsidP="00500D7A">
            <w:pPr>
              <w:spacing w:line="267" w:lineRule="exact"/>
              <w:ind w:left="946"/>
              <w:rPr>
                <w:rFonts w:cs="Arial"/>
                <w:szCs w:val="22"/>
              </w:rPr>
            </w:pPr>
            <w:r w:rsidRPr="004D5F78">
              <w:rPr>
                <w:rFonts w:cs="Arial"/>
                <w:spacing w:val="-1"/>
                <w:szCs w:val="22"/>
              </w:rPr>
              <w:t>Min.</w:t>
            </w:r>
            <w:r w:rsidRPr="004D5F78">
              <w:rPr>
                <w:rFonts w:cs="Arial"/>
                <w:szCs w:val="22"/>
              </w:rPr>
              <w:t xml:space="preserve"> 6</w:t>
            </w:r>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r>
      <w:tr w:rsidR="001A027C" w:rsidRPr="004D5F78" w14:paraId="0E434F4F"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03F72788" w14:textId="77777777" w:rsidR="001A027C" w:rsidRPr="004D5F78" w:rsidRDefault="001A027C" w:rsidP="00500D7A">
            <w:pPr>
              <w:spacing w:line="267"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BB44401" w14:textId="77777777" w:rsidR="001A027C" w:rsidRPr="004D5F78" w:rsidRDefault="001A027C" w:rsidP="00500D7A">
            <w:pPr>
              <w:spacing w:line="239" w:lineRule="auto"/>
              <w:ind w:left="210" w:right="201" w:hanging="4"/>
              <w:jc w:val="center"/>
              <w:rPr>
                <w:rFonts w:cs="Arial"/>
                <w:szCs w:val="22"/>
              </w:rPr>
            </w:pPr>
            <w:r w:rsidRPr="004D5F78">
              <w:rPr>
                <w:rFonts w:cs="Arial"/>
                <w:szCs w:val="22"/>
              </w:rPr>
              <w:t>Do</w:t>
            </w:r>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2"/>
                <w:szCs w:val="22"/>
              </w:rPr>
              <w:t>podzemní</w:t>
            </w:r>
            <w:proofErr w:type="spellEnd"/>
            <w:r w:rsidRPr="004D5F78">
              <w:rPr>
                <w:rFonts w:cs="Arial"/>
                <w:spacing w:val="30"/>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zemin</w:t>
            </w:r>
            <w:proofErr w:type="spellEnd"/>
            <w:r w:rsidRPr="004D5F78">
              <w:rPr>
                <w:rFonts w:cs="Arial"/>
                <w:spacing w:val="30"/>
                <w:szCs w:val="22"/>
              </w:rPr>
              <w:t xml:space="preserve"> </w:t>
            </w:r>
            <w:proofErr w:type="spellStart"/>
            <w:r w:rsidRPr="004D5F78">
              <w:rPr>
                <w:rFonts w:cs="Arial"/>
                <w:spacing w:val="-1"/>
                <w:szCs w:val="22"/>
              </w:rPr>
              <w:t>konzistence</w:t>
            </w:r>
            <w:proofErr w:type="spellEnd"/>
            <w:r w:rsidRPr="004D5F78">
              <w:rPr>
                <w:rFonts w:cs="Arial"/>
                <w:spacing w:val="-2"/>
                <w:szCs w:val="22"/>
              </w:rPr>
              <w:t xml:space="preserve"> </w:t>
            </w:r>
            <w:proofErr w:type="spellStart"/>
            <w:r w:rsidRPr="004D5F78">
              <w:rPr>
                <w:rFonts w:cs="Arial"/>
                <w:spacing w:val="-1"/>
                <w:szCs w:val="22"/>
              </w:rPr>
              <w:t>měkké</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DA1ABAA" w14:textId="77777777" w:rsidR="001A027C" w:rsidRPr="004D5F78" w:rsidRDefault="001A027C" w:rsidP="00500D7A">
            <w:pPr>
              <w:spacing w:line="239" w:lineRule="auto"/>
              <w:ind w:left="260" w:right="259"/>
              <w:jc w:val="center"/>
              <w:rPr>
                <w:rFonts w:cs="Arial"/>
                <w:szCs w:val="22"/>
              </w:rPr>
            </w:pPr>
            <w:r w:rsidRPr="004D5F78">
              <w:rPr>
                <w:rFonts w:cs="Arial"/>
                <w:szCs w:val="22"/>
              </w:rPr>
              <w:t>Do</w:t>
            </w:r>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2"/>
                <w:szCs w:val="22"/>
              </w:rPr>
              <w:t>podzemní</w:t>
            </w:r>
            <w:proofErr w:type="spellEnd"/>
            <w:r w:rsidRPr="004D5F78">
              <w:rPr>
                <w:rFonts w:cs="Arial"/>
                <w:spacing w:val="30"/>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27"/>
                <w:szCs w:val="22"/>
              </w:rPr>
              <w:t xml:space="preserve"> </w:t>
            </w:r>
            <w:proofErr w:type="spellStart"/>
            <w:r w:rsidRPr="004D5F78">
              <w:rPr>
                <w:rFonts w:cs="Arial"/>
                <w:spacing w:val="-1"/>
                <w:szCs w:val="22"/>
              </w:rPr>
              <w:t>konzistence</w:t>
            </w:r>
            <w:proofErr w:type="spellEnd"/>
            <w:r w:rsidRPr="004D5F78">
              <w:rPr>
                <w:rFonts w:cs="Arial"/>
                <w:spacing w:val="-2"/>
                <w:szCs w:val="22"/>
              </w:rPr>
              <w:t xml:space="preserve"> </w:t>
            </w:r>
            <w:proofErr w:type="spellStart"/>
            <w:r w:rsidRPr="004D5F78">
              <w:rPr>
                <w:rFonts w:cs="Arial"/>
                <w:spacing w:val="-1"/>
                <w:szCs w:val="22"/>
              </w:rPr>
              <w:t>měkké</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kašovité</w:t>
            </w:r>
            <w:proofErr w:type="spellEnd"/>
          </w:p>
        </w:tc>
      </w:tr>
    </w:tbl>
    <w:p w14:paraId="249B8203" w14:textId="39D0CE36" w:rsidR="00E32805" w:rsidRPr="004D5F78" w:rsidRDefault="00E32805" w:rsidP="00627EE9">
      <w:pPr>
        <w:widowControl w:val="0"/>
        <w:spacing w:before="56" w:after="0" w:line="240" w:lineRule="auto"/>
        <w:rPr>
          <w:rFonts w:eastAsia="Calibri" w:cs="Arial"/>
          <w:b/>
          <w:spacing w:val="-1"/>
          <w:szCs w:val="22"/>
        </w:rPr>
      </w:pPr>
    </w:p>
    <w:p w14:paraId="19F3312C" w14:textId="4D3018F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62CD73E4" w14:textId="51DF4BA9" w:rsidR="00846463" w:rsidRPr="004D5F78" w:rsidRDefault="001A027C" w:rsidP="00DB32E6">
      <w:pPr>
        <w:widowControl w:val="0"/>
        <w:numPr>
          <w:ilvl w:val="0"/>
          <w:numId w:val="10"/>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0535B7BA" w14:textId="5D0FDF1A" w:rsidR="00627EE9" w:rsidRPr="001D0AEF" w:rsidRDefault="001A027C" w:rsidP="00DB32E6">
      <w:pPr>
        <w:widowControl w:val="0"/>
        <w:numPr>
          <w:ilvl w:val="0"/>
          <w:numId w:val="10"/>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22D12F97" w14:textId="77777777" w:rsidR="001A027C" w:rsidRPr="004D5F78" w:rsidRDefault="001A027C" w:rsidP="00DB32E6">
      <w:pPr>
        <w:widowControl w:val="0"/>
        <w:numPr>
          <w:ilvl w:val="1"/>
          <w:numId w:val="10"/>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E1B6A54" w14:textId="77777777" w:rsidR="001A027C" w:rsidRPr="004D5F78" w:rsidRDefault="001A027C" w:rsidP="00DB32E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0CCAF462" w14:textId="77777777" w:rsidR="001A027C" w:rsidRPr="004D5F78" w:rsidRDefault="001A027C" w:rsidP="00DB32E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10DFB3D" w14:textId="77777777" w:rsidR="001A027C" w:rsidRPr="004D5F78" w:rsidRDefault="001A027C" w:rsidP="00DB32E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706C305E" w14:textId="77777777" w:rsidR="001A027C" w:rsidRPr="004D5F78" w:rsidRDefault="001A027C" w:rsidP="00DB32E6">
      <w:pPr>
        <w:widowControl w:val="0"/>
        <w:numPr>
          <w:ilvl w:val="1"/>
          <w:numId w:val="10"/>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018884DB" w14:textId="77777777" w:rsidR="001A027C" w:rsidRPr="004D5F78" w:rsidRDefault="001A027C" w:rsidP="00DB32E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3A980636" w14:textId="4E61E2DE" w:rsidR="00846463" w:rsidRPr="004D5F78" w:rsidRDefault="001A027C" w:rsidP="00DB32E6">
      <w:pPr>
        <w:widowControl w:val="0"/>
        <w:numPr>
          <w:ilvl w:val="1"/>
          <w:numId w:val="10"/>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36DF1599" w14:textId="77777777" w:rsidR="001A027C" w:rsidRPr="004D5F78" w:rsidRDefault="001A027C" w:rsidP="00DB32E6">
      <w:pPr>
        <w:widowControl w:val="0"/>
        <w:numPr>
          <w:ilvl w:val="0"/>
          <w:numId w:val="10"/>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064B347C" w14:textId="7241221F"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5B425E61"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0C3461" w14:textId="77777777" w:rsidR="000C3B9B" w:rsidRPr="002F6773" w:rsidRDefault="000C3B9B"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0C3B9B" w:rsidRPr="004D5F78" w14:paraId="6D31AE0C"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C2B93B8" w14:textId="77777777" w:rsidR="000C3B9B" w:rsidRPr="004D5F78" w:rsidRDefault="000C3B9B" w:rsidP="00500D7A">
            <w:pPr>
              <w:spacing w:line="264" w:lineRule="exact"/>
              <w:ind w:left="102"/>
              <w:rPr>
                <w:rFonts w:cs="Arial"/>
                <w:szCs w:val="22"/>
              </w:rPr>
            </w:pPr>
            <w:r w:rsidRPr="004D5F78">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4ECEC393" w14:textId="77777777" w:rsidR="000C3B9B" w:rsidRPr="004D5F78" w:rsidRDefault="000C3B9B" w:rsidP="00500D7A">
            <w:pPr>
              <w:ind w:left="102" w:right="583"/>
              <w:rPr>
                <w:rFonts w:cs="Arial"/>
                <w:szCs w:val="22"/>
              </w:rPr>
            </w:pPr>
            <w:proofErr w:type="spellStart"/>
            <w:r w:rsidRPr="004D5F78">
              <w:rPr>
                <w:rFonts w:cs="Arial"/>
                <w:spacing w:val="-1"/>
                <w:szCs w:val="22"/>
              </w:rPr>
              <w:t>Vyšetření</w:t>
            </w:r>
            <w:proofErr w:type="spellEnd"/>
            <w:r w:rsidRPr="004D5F78">
              <w:rPr>
                <w:rFonts w:cs="Arial"/>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podloží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1"/>
                <w:szCs w:val="22"/>
              </w:rPr>
              <w:t xml:space="preserve"> </w:t>
            </w:r>
            <w:r w:rsidRPr="004D5F78">
              <w:rPr>
                <w:rFonts w:cs="Arial"/>
                <w:szCs w:val="22"/>
              </w:rPr>
              <w:t>a</w:t>
            </w:r>
            <w:r w:rsidRPr="004D5F78">
              <w:rPr>
                <w:rFonts w:cs="Arial"/>
                <w:spacing w:val="-3"/>
                <w:szCs w:val="22"/>
              </w:rPr>
              <w:t xml:space="preserve"> </w:t>
            </w:r>
            <w:proofErr w:type="spellStart"/>
            <w:r w:rsidRPr="004D5F78">
              <w:rPr>
                <w:rFonts w:cs="Arial"/>
                <w:spacing w:val="-1"/>
                <w:szCs w:val="22"/>
              </w:rPr>
              <w:t>výpustního</w:t>
            </w:r>
            <w:proofErr w:type="spellEnd"/>
            <w:r w:rsidRPr="004D5F78">
              <w:rPr>
                <w:rFonts w:cs="Arial"/>
                <w:spacing w:val="43"/>
                <w:szCs w:val="22"/>
              </w:rPr>
              <w:t xml:space="preserve"> </w:t>
            </w:r>
            <w:proofErr w:type="spellStart"/>
            <w:r w:rsidRPr="004D5F78">
              <w:rPr>
                <w:rFonts w:cs="Arial"/>
                <w:spacing w:val="-1"/>
                <w:szCs w:val="22"/>
              </w:rPr>
              <w:t>objektu</w:t>
            </w:r>
            <w:proofErr w:type="spellEnd"/>
          </w:p>
        </w:tc>
      </w:tr>
      <w:tr w:rsidR="000C3B9B" w:rsidRPr="004D5F78" w14:paraId="52AB68FA"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5EF05C9" w14:textId="77777777" w:rsidR="000C3B9B" w:rsidRPr="004D5F78" w:rsidRDefault="000C3B9B" w:rsidP="00500D7A">
            <w:pPr>
              <w:spacing w:line="264" w:lineRule="exact"/>
              <w:ind w:left="102"/>
              <w:rPr>
                <w:rFonts w:cs="Arial"/>
                <w:szCs w:val="22"/>
              </w:rPr>
            </w:pPr>
            <w:r w:rsidRPr="004D5F78">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5DBDBA92" w14:textId="77777777" w:rsidR="000C3B9B" w:rsidRPr="004D5F78" w:rsidRDefault="000C3B9B" w:rsidP="00500D7A">
            <w:pPr>
              <w:ind w:left="101" w:right="363"/>
              <w:rPr>
                <w:rFonts w:cs="Arial"/>
                <w:szCs w:val="22"/>
              </w:rPr>
            </w:pP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s</w:t>
            </w:r>
            <w:r w:rsidRPr="004D5F78">
              <w:rPr>
                <w:rFonts w:cs="Arial"/>
                <w:spacing w:val="1"/>
                <w:szCs w:val="22"/>
              </w:rPr>
              <w:t xml:space="preserve"> </w:t>
            </w:r>
            <w:proofErr w:type="spellStart"/>
            <w:r w:rsidRPr="004D5F78">
              <w:rPr>
                <w:rFonts w:cs="Arial"/>
                <w:spacing w:val="-1"/>
                <w:szCs w:val="22"/>
              </w:rPr>
              <w:t>ohledem</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zavázání</w:t>
            </w:r>
            <w:proofErr w:type="spellEnd"/>
            <w:r w:rsidRPr="004D5F78">
              <w:rPr>
                <w:rFonts w:cs="Arial"/>
                <w:szCs w:val="22"/>
              </w:rPr>
              <w:t xml:space="preserve"> </w:t>
            </w:r>
            <w:proofErr w:type="spellStart"/>
            <w:r w:rsidRPr="004D5F78">
              <w:rPr>
                <w:rFonts w:cs="Arial"/>
                <w:spacing w:val="-2"/>
                <w:szCs w:val="22"/>
              </w:rPr>
              <w:t>hráze</w:t>
            </w:r>
            <w:proofErr w:type="spellEnd"/>
            <w:r w:rsidRPr="004D5F78">
              <w:rPr>
                <w:rFonts w:cs="Arial"/>
                <w:spacing w:val="1"/>
                <w:szCs w:val="22"/>
              </w:rPr>
              <w:t xml:space="preserve"> </w:t>
            </w:r>
            <w:r w:rsidRPr="004D5F78">
              <w:rPr>
                <w:rFonts w:cs="Arial"/>
                <w:spacing w:val="-1"/>
                <w:szCs w:val="22"/>
              </w:rPr>
              <w:t>do</w:t>
            </w:r>
            <w:r w:rsidRPr="004D5F78">
              <w:rPr>
                <w:rFonts w:cs="Arial"/>
                <w:spacing w:val="1"/>
                <w:szCs w:val="22"/>
              </w:rPr>
              <w:t xml:space="preserve"> </w:t>
            </w:r>
            <w:proofErr w:type="spellStart"/>
            <w:r w:rsidRPr="004D5F78">
              <w:rPr>
                <w:rFonts w:cs="Arial"/>
                <w:spacing w:val="-1"/>
                <w:szCs w:val="22"/>
              </w:rPr>
              <w:t>podloží</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propustnost</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1"/>
                <w:szCs w:val="22"/>
              </w:rPr>
              <w:t xml:space="preserve"> pod</w:t>
            </w:r>
            <w:r w:rsidRPr="004D5F78">
              <w:rPr>
                <w:rFonts w:cs="Arial"/>
                <w:spacing w:val="55"/>
                <w:szCs w:val="22"/>
              </w:rPr>
              <w:t xml:space="preserve"> </w:t>
            </w:r>
            <w:proofErr w:type="spellStart"/>
            <w:r w:rsidRPr="004D5F78">
              <w:rPr>
                <w:rFonts w:cs="Arial"/>
                <w:spacing w:val="-1"/>
                <w:szCs w:val="22"/>
              </w:rPr>
              <w:t>hrází</w:t>
            </w:r>
            <w:proofErr w:type="spellEnd"/>
            <w:r w:rsidRPr="004D5F78">
              <w:rPr>
                <w:rFonts w:cs="Arial"/>
                <w:szCs w:val="22"/>
              </w:rPr>
              <w:t xml:space="preserve"> a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parametrů</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hrází</w:t>
            </w:r>
            <w:proofErr w:type="spellEnd"/>
            <w:r w:rsidRPr="004D5F78">
              <w:rPr>
                <w:rFonts w:cs="Arial"/>
                <w:szCs w:val="22"/>
              </w:rPr>
              <w:t xml:space="preserve"> z </w:t>
            </w:r>
            <w:proofErr w:type="spellStart"/>
            <w:r w:rsidRPr="004D5F78">
              <w:rPr>
                <w:rFonts w:cs="Arial"/>
                <w:spacing w:val="-1"/>
                <w:szCs w:val="22"/>
              </w:rPr>
              <w:t>hlediska</w:t>
            </w:r>
            <w:proofErr w:type="spellEnd"/>
            <w:r w:rsidRPr="004D5F78">
              <w:rPr>
                <w:rFonts w:cs="Arial"/>
                <w:szCs w:val="22"/>
              </w:rPr>
              <w:t xml:space="preserve"> </w:t>
            </w:r>
            <w:proofErr w:type="spellStart"/>
            <w:r w:rsidRPr="004D5F78">
              <w:rPr>
                <w:rFonts w:cs="Arial"/>
                <w:spacing w:val="-1"/>
                <w:szCs w:val="22"/>
              </w:rPr>
              <w:t>posouzení</w:t>
            </w:r>
            <w:proofErr w:type="spellEnd"/>
            <w:r w:rsidRPr="004D5F78">
              <w:rPr>
                <w:rFonts w:cs="Arial"/>
                <w:szCs w:val="22"/>
              </w:rPr>
              <w:t xml:space="preserve"> </w:t>
            </w:r>
            <w:proofErr w:type="spellStart"/>
            <w:r w:rsidRPr="004D5F78">
              <w:rPr>
                <w:rFonts w:cs="Arial"/>
                <w:spacing w:val="-1"/>
                <w:szCs w:val="22"/>
              </w:rPr>
              <w:t>mezních</w:t>
            </w:r>
            <w:proofErr w:type="spellEnd"/>
            <w:r w:rsidRPr="004D5F78">
              <w:rPr>
                <w:rFonts w:cs="Arial"/>
                <w:spacing w:val="43"/>
                <w:szCs w:val="22"/>
              </w:rPr>
              <w:t xml:space="preserve"> </w:t>
            </w:r>
            <w:proofErr w:type="spellStart"/>
            <w:r w:rsidRPr="004D5F78">
              <w:rPr>
                <w:rFonts w:cs="Arial"/>
                <w:spacing w:val="-1"/>
                <w:szCs w:val="22"/>
              </w:rPr>
              <w:t>stavů,doporučení</w:t>
            </w:r>
            <w:proofErr w:type="spellEnd"/>
            <w:r w:rsidRPr="004D5F78">
              <w:rPr>
                <w:rFonts w:cs="Arial"/>
                <w:spacing w:val="-3"/>
                <w:szCs w:val="22"/>
              </w:rPr>
              <w:t xml:space="preserve"> </w:t>
            </w:r>
            <w:proofErr w:type="spellStart"/>
            <w:r w:rsidRPr="004D5F78">
              <w:rPr>
                <w:rFonts w:cs="Arial"/>
                <w:spacing w:val="-1"/>
                <w:szCs w:val="22"/>
              </w:rPr>
              <w:t>zavázání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pacing w:val="-1"/>
                <w:szCs w:val="22"/>
              </w:rPr>
              <w:t>do</w:t>
            </w:r>
            <w:r w:rsidRPr="004D5F78">
              <w:rPr>
                <w:rFonts w:cs="Arial"/>
                <w:spacing w:val="1"/>
                <w:szCs w:val="22"/>
              </w:rPr>
              <w:t xml:space="preserve"> </w:t>
            </w:r>
            <w:proofErr w:type="spellStart"/>
            <w:r w:rsidRPr="004D5F78">
              <w:rPr>
                <w:rFonts w:cs="Arial"/>
                <w:spacing w:val="-1"/>
                <w:szCs w:val="22"/>
              </w:rPr>
              <w:t>svahů</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konci</w:t>
            </w:r>
            <w:proofErr w:type="spellEnd"/>
            <w:r w:rsidRPr="004D5F78">
              <w:rPr>
                <w:rFonts w:cs="Arial"/>
                <w:szCs w:val="22"/>
              </w:rPr>
              <w:t xml:space="preserve"> </w:t>
            </w:r>
            <w:proofErr w:type="spellStart"/>
            <w:r w:rsidRPr="004D5F78">
              <w:rPr>
                <w:rFonts w:cs="Arial"/>
                <w:spacing w:val="-1"/>
                <w:szCs w:val="22"/>
              </w:rPr>
              <w:t>hráze</w:t>
            </w:r>
            <w:proofErr w:type="spellEnd"/>
          </w:p>
        </w:tc>
      </w:tr>
      <w:tr w:rsidR="000C3B9B" w:rsidRPr="004D5F78" w14:paraId="05D20009"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14E714EA" w14:textId="77777777" w:rsidR="000C3B9B" w:rsidRPr="004D5F78" w:rsidRDefault="000C3B9B" w:rsidP="00500D7A">
            <w:pPr>
              <w:spacing w:line="264" w:lineRule="exact"/>
              <w:ind w:left="102"/>
              <w:rPr>
                <w:rFonts w:cs="Arial"/>
                <w:szCs w:val="22"/>
              </w:rPr>
            </w:pPr>
            <w:r w:rsidRPr="004D5F78">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001A2389" w14:textId="77777777" w:rsidR="000C3B9B" w:rsidRPr="004D5F78" w:rsidRDefault="000C3B9B" w:rsidP="00500D7A">
            <w:pPr>
              <w:ind w:left="102" w:right="274"/>
              <w:rPr>
                <w:rFonts w:cs="Arial"/>
                <w:szCs w:val="22"/>
              </w:rPr>
            </w:pPr>
            <w:proofErr w:type="spellStart"/>
            <w:r w:rsidRPr="004D5F78">
              <w:rPr>
                <w:rFonts w:cs="Arial"/>
                <w:spacing w:val="-1"/>
                <w:szCs w:val="22"/>
              </w:rPr>
              <w:t>Návrh</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3"/>
                <w:szCs w:val="22"/>
              </w:rPr>
              <w:t xml:space="preserve"> </w:t>
            </w:r>
            <w:proofErr w:type="spellStart"/>
            <w:r w:rsidRPr="004D5F78">
              <w:rPr>
                <w:rFonts w:cs="Arial"/>
                <w:spacing w:val="-1"/>
                <w:szCs w:val="22"/>
              </w:rPr>
              <w:t>výpustního</w:t>
            </w:r>
            <w:proofErr w:type="spellEnd"/>
            <w:r w:rsidRPr="004D5F78">
              <w:rPr>
                <w:rFonts w:cs="Arial"/>
                <w:spacing w:val="-1"/>
                <w:szCs w:val="22"/>
              </w:rPr>
              <w:t xml:space="preserve"> </w:t>
            </w:r>
            <w:proofErr w:type="spellStart"/>
            <w:r w:rsidRPr="004D5F78">
              <w:rPr>
                <w:rFonts w:cs="Arial"/>
                <w:spacing w:val="-1"/>
                <w:szCs w:val="22"/>
              </w:rPr>
              <w:t>objektu</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parametrů</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55"/>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výpustním</w:t>
            </w:r>
            <w:proofErr w:type="spellEnd"/>
            <w:r w:rsidRPr="004D5F78">
              <w:rPr>
                <w:rFonts w:cs="Arial"/>
                <w:spacing w:val="-1"/>
                <w:szCs w:val="22"/>
              </w:rPr>
              <w:t xml:space="preserve"> </w:t>
            </w:r>
            <w:proofErr w:type="spellStart"/>
            <w:r w:rsidRPr="004D5F78">
              <w:rPr>
                <w:rFonts w:cs="Arial"/>
                <w:spacing w:val="-1"/>
                <w:szCs w:val="22"/>
              </w:rPr>
              <w:t>zařízením</w:t>
            </w:r>
            <w:proofErr w:type="spellEnd"/>
            <w:r w:rsidRPr="004D5F78">
              <w:rPr>
                <w:rFonts w:cs="Arial"/>
                <w:spacing w:val="-1"/>
                <w:szCs w:val="22"/>
              </w:rPr>
              <w:t xml:space="preserve"> </w:t>
            </w:r>
            <w:r w:rsidRPr="004D5F78">
              <w:rPr>
                <w:rFonts w:cs="Arial"/>
                <w:szCs w:val="22"/>
              </w:rPr>
              <w:t>z</w:t>
            </w:r>
            <w:r w:rsidRPr="004D5F78">
              <w:rPr>
                <w:rFonts w:cs="Arial"/>
                <w:spacing w:val="-3"/>
                <w:szCs w:val="22"/>
              </w:rPr>
              <w:t xml:space="preserve"> </w:t>
            </w:r>
            <w:proofErr w:type="spellStart"/>
            <w:r w:rsidRPr="004D5F78">
              <w:rPr>
                <w:rFonts w:cs="Arial"/>
                <w:spacing w:val="-1"/>
                <w:szCs w:val="22"/>
              </w:rPr>
              <w:t>hlediska</w:t>
            </w:r>
            <w:proofErr w:type="spellEnd"/>
            <w:r w:rsidRPr="004D5F78">
              <w:rPr>
                <w:rFonts w:cs="Arial"/>
                <w:szCs w:val="22"/>
              </w:rPr>
              <w:t xml:space="preserve"> </w:t>
            </w:r>
            <w:proofErr w:type="spellStart"/>
            <w:r w:rsidRPr="004D5F78">
              <w:rPr>
                <w:rFonts w:cs="Arial"/>
                <w:spacing w:val="-1"/>
                <w:szCs w:val="22"/>
              </w:rPr>
              <w:t>posouzení</w:t>
            </w:r>
            <w:proofErr w:type="spellEnd"/>
            <w:r w:rsidRPr="004D5F78">
              <w:rPr>
                <w:rFonts w:cs="Arial"/>
                <w:spacing w:val="-3"/>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mezních</w:t>
            </w:r>
            <w:proofErr w:type="spellEnd"/>
            <w:r w:rsidRPr="004D5F78">
              <w:rPr>
                <w:rFonts w:cs="Arial"/>
                <w:spacing w:val="-3"/>
                <w:szCs w:val="22"/>
              </w:rPr>
              <w:t xml:space="preserve"> </w:t>
            </w:r>
            <w:proofErr w:type="spellStart"/>
            <w:r w:rsidRPr="004D5F78">
              <w:rPr>
                <w:rFonts w:cs="Arial"/>
                <w:spacing w:val="-1"/>
                <w:szCs w:val="22"/>
              </w:rPr>
              <w:t>stavů</w:t>
            </w:r>
            <w:proofErr w:type="spellEnd"/>
          </w:p>
        </w:tc>
      </w:tr>
      <w:tr w:rsidR="000C3B9B" w:rsidRPr="004D5F78" w14:paraId="7776315D"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645814C3" w14:textId="77777777" w:rsidR="000C3B9B" w:rsidRPr="004D5F78" w:rsidRDefault="000C3B9B" w:rsidP="00500D7A">
            <w:pPr>
              <w:spacing w:line="264" w:lineRule="exact"/>
              <w:ind w:left="102"/>
              <w:rPr>
                <w:rFonts w:cs="Arial"/>
                <w:szCs w:val="22"/>
              </w:rPr>
            </w:pPr>
            <w:r w:rsidRPr="004D5F78">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216D98" w14:textId="77777777" w:rsidR="000C3B9B" w:rsidRPr="004D5F78" w:rsidRDefault="000C3B9B" w:rsidP="00500D7A">
            <w:pPr>
              <w:spacing w:line="264" w:lineRule="exact"/>
              <w:ind w:left="102"/>
              <w:rPr>
                <w:rFonts w:cs="Arial"/>
                <w:szCs w:val="22"/>
              </w:rPr>
            </w:pP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stupně</w:t>
            </w:r>
            <w:proofErr w:type="spellEnd"/>
            <w:r w:rsidRPr="004D5F78">
              <w:rPr>
                <w:rFonts w:cs="Arial"/>
                <w:spacing w:val="-2"/>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1"/>
                <w:szCs w:val="22"/>
              </w:rPr>
              <w:t>agresivního</w:t>
            </w:r>
            <w:proofErr w:type="spellEnd"/>
            <w:r w:rsidRPr="004D5F78">
              <w:rPr>
                <w:rFonts w:cs="Arial"/>
                <w:spacing w:val="2"/>
                <w:szCs w:val="22"/>
              </w:rPr>
              <w:t xml:space="preserve"> </w:t>
            </w:r>
            <w:proofErr w:type="spellStart"/>
            <w:r w:rsidRPr="004D5F78">
              <w:rPr>
                <w:rFonts w:cs="Arial"/>
                <w:spacing w:val="-1"/>
                <w:szCs w:val="22"/>
              </w:rPr>
              <w:t>prostředí</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vodě</w:t>
            </w:r>
            <w:proofErr w:type="spellEnd"/>
            <w:r w:rsidRPr="004D5F78">
              <w:rPr>
                <w:rFonts w:cs="Arial"/>
                <w:spacing w:val="-2"/>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206-1.</w:t>
            </w:r>
          </w:p>
        </w:tc>
      </w:tr>
      <w:tr w:rsidR="000C3B9B" w:rsidRPr="004D5F78" w14:paraId="18A67E1E"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C50B220" w14:textId="77777777" w:rsidR="000C3B9B" w:rsidRPr="004D5F78" w:rsidRDefault="000C3B9B" w:rsidP="00500D7A">
            <w:pPr>
              <w:spacing w:line="264" w:lineRule="exact"/>
              <w:ind w:left="102"/>
              <w:rPr>
                <w:rFonts w:cs="Arial"/>
                <w:szCs w:val="22"/>
              </w:rPr>
            </w:pPr>
            <w:r w:rsidRPr="004D5F78">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ECE3A7D" w14:textId="77777777" w:rsidR="000C3B9B" w:rsidRPr="004D5F78" w:rsidRDefault="000C3B9B" w:rsidP="00500D7A">
            <w:pPr>
              <w:ind w:left="102" w:right="313"/>
              <w:rPr>
                <w:rFonts w:cs="Arial"/>
                <w:szCs w:val="22"/>
              </w:rPr>
            </w:pP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použitelnosti</w:t>
            </w:r>
            <w:proofErr w:type="spellEnd"/>
            <w:r w:rsidRPr="004D5F78">
              <w:rPr>
                <w:rFonts w:cs="Arial"/>
                <w:szCs w:val="22"/>
              </w:rPr>
              <w:t xml:space="preserve"> </w:t>
            </w:r>
            <w:proofErr w:type="spellStart"/>
            <w:r w:rsidRPr="004D5F78">
              <w:rPr>
                <w:rFonts w:cs="Arial"/>
                <w:spacing w:val="-1"/>
                <w:szCs w:val="22"/>
              </w:rPr>
              <w:t>zemin</w:t>
            </w:r>
            <w:proofErr w:type="spellEnd"/>
            <w:r w:rsidRPr="004D5F78">
              <w:rPr>
                <w:rFonts w:cs="Arial"/>
                <w:spacing w:val="-1"/>
                <w:szCs w:val="22"/>
              </w:rPr>
              <w:t xml:space="preserve"> </w:t>
            </w:r>
            <w:r w:rsidRPr="004D5F78">
              <w:rPr>
                <w:rFonts w:cs="Arial"/>
                <w:szCs w:val="22"/>
              </w:rPr>
              <w:t>a</w:t>
            </w:r>
            <w:r w:rsidRPr="004D5F78">
              <w:rPr>
                <w:rFonts w:cs="Arial"/>
                <w:spacing w:val="-3"/>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ze</w:t>
            </w:r>
            <w:proofErr w:type="spellEnd"/>
            <w:r w:rsidRPr="004D5F78">
              <w:rPr>
                <w:rFonts w:cs="Arial"/>
                <w:spacing w:val="1"/>
                <w:szCs w:val="22"/>
              </w:rPr>
              <w:t xml:space="preserve"> </w:t>
            </w:r>
            <w:proofErr w:type="spellStart"/>
            <w:r w:rsidRPr="004D5F78">
              <w:rPr>
                <w:rFonts w:cs="Arial"/>
                <w:spacing w:val="-1"/>
                <w:szCs w:val="22"/>
              </w:rPr>
              <w:t>zemníků</w:t>
            </w:r>
            <w:proofErr w:type="spellEnd"/>
            <w:r w:rsidRPr="004D5F78">
              <w:rPr>
                <w:rFonts w:cs="Arial"/>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sypaniny</w:t>
            </w:r>
            <w:proofErr w:type="spellEnd"/>
            <w:r w:rsidRPr="004D5F78">
              <w:rPr>
                <w:rFonts w:cs="Arial"/>
                <w:spacing w:val="1"/>
                <w:szCs w:val="22"/>
              </w:rPr>
              <w:t xml:space="preserve"> </w:t>
            </w:r>
            <w:r w:rsidRPr="004D5F78">
              <w:rPr>
                <w:rFonts w:cs="Arial"/>
                <w:spacing w:val="-2"/>
                <w:szCs w:val="22"/>
              </w:rPr>
              <w:t>pro</w:t>
            </w:r>
            <w:r w:rsidRPr="004D5F78">
              <w:rPr>
                <w:rFonts w:cs="Arial"/>
                <w:spacing w:val="1"/>
                <w:szCs w:val="22"/>
              </w:rPr>
              <w:t xml:space="preserve"> </w:t>
            </w:r>
            <w:proofErr w:type="spellStart"/>
            <w:r w:rsidRPr="004D5F78">
              <w:rPr>
                <w:rFonts w:cs="Arial"/>
                <w:spacing w:val="-1"/>
                <w:szCs w:val="22"/>
              </w:rPr>
              <w:t>hráz</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ČSN</w:t>
            </w:r>
            <w:r w:rsidRPr="004D5F78">
              <w:rPr>
                <w:rFonts w:cs="Arial"/>
                <w:spacing w:val="-1"/>
                <w:szCs w:val="22"/>
              </w:rPr>
              <w:t xml:space="preserve"> 752410 </w:t>
            </w:r>
            <w:r w:rsidRPr="004D5F78">
              <w:rPr>
                <w:rFonts w:cs="Arial"/>
                <w:szCs w:val="22"/>
              </w:rPr>
              <w:t>a</w:t>
            </w:r>
            <w:r w:rsidRPr="004D5F78">
              <w:rPr>
                <w:rFonts w:cs="Arial"/>
                <w:spacing w:val="47"/>
                <w:szCs w:val="22"/>
              </w:rPr>
              <w:t xml:space="preserve"> </w:t>
            </w:r>
            <w:r w:rsidRPr="004D5F78">
              <w:rPr>
                <w:rFonts w:cs="Arial"/>
                <w:spacing w:val="-1"/>
                <w:szCs w:val="22"/>
              </w:rPr>
              <w:t xml:space="preserve">ČSN </w:t>
            </w:r>
            <w:r w:rsidRPr="004D5F78">
              <w:rPr>
                <w:rFonts w:cs="Arial"/>
                <w:szCs w:val="22"/>
              </w:rPr>
              <w:t>73</w:t>
            </w:r>
            <w:r w:rsidRPr="004D5F78">
              <w:rPr>
                <w:rFonts w:cs="Arial"/>
                <w:spacing w:val="-1"/>
                <w:szCs w:val="22"/>
              </w:rPr>
              <w:t xml:space="preserve"> 6133.</w:t>
            </w:r>
          </w:p>
        </w:tc>
      </w:tr>
      <w:tr w:rsidR="000C3B9B" w:rsidRPr="004D5F78" w14:paraId="4B30808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640FAEC" w14:textId="77777777" w:rsidR="000C3B9B" w:rsidRPr="004D5F78" w:rsidRDefault="000C3B9B" w:rsidP="00500D7A">
            <w:pPr>
              <w:spacing w:line="264" w:lineRule="exact"/>
              <w:ind w:left="102"/>
              <w:rPr>
                <w:rFonts w:cs="Arial"/>
                <w:szCs w:val="22"/>
              </w:rPr>
            </w:pPr>
            <w:r w:rsidRPr="004D5F78">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45E70826" w14:textId="77777777" w:rsidR="000C3B9B" w:rsidRPr="004D5F78" w:rsidRDefault="000C3B9B" w:rsidP="00500D7A">
            <w:pPr>
              <w:ind w:left="102" w:right="107"/>
              <w:rPr>
                <w:rFonts w:cs="Arial"/>
                <w:szCs w:val="22"/>
              </w:rPr>
            </w:pP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těžitelnosti</w:t>
            </w:r>
            <w:proofErr w:type="spellEnd"/>
            <w:r w:rsidRPr="004D5F78">
              <w:rPr>
                <w:rFonts w:cs="Arial"/>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r w:rsidRPr="004D5F78">
              <w:rPr>
                <w:rFonts w:cs="Arial"/>
                <w:spacing w:val="-1"/>
                <w:szCs w:val="22"/>
              </w:rPr>
              <w:t xml:space="preserve">ČSN 73 6133 do </w:t>
            </w:r>
            <w:r w:rsidRPr="004D5F78">
              <w:rPr>
                <w:rFonts w:cs="Arial"/>
                <w:szCs w:val="22"/>
              </w:rPr>
              <w:t>3</w:t>
            </w:r>
            <w:r w:rsidRPr="004D5F78">
              <w:rPr>
                <w:rFonts w:cs="Arial"/>
                <w:spacing w:val="1"/>
                <w:szCs w:val="22"/>
              </w:rPr>
              <w:t xml:space="preserve"> </w:t>
            </w:r>
            <w:proofErr w:type="spellStart"/>
            <w:r w:rsidRPr="004D5F78">
              <w:rPr>
                <w:rFonts w:cs="Arial"/>
                <w:spacing w:val="-1"/>
                <w:szCs w:val="22"/>
              </w:rPr>
              <w:t>tříd</w:t>
            </w:r>
            <w:proofErr w:type="spellEnd"/>
            <w:r w:rsidRPr="004D5F78">
              <w:rPr>
                <w:rFonts w:cs="Arial"/>
                <w:spacing w:val="-3"/>
                <w:szCs w:val="22"/>
              </w:rPr>
              <w:t xml:space="preserve"> </w:t>
            </w:r>
            <w:proofErr w:type="spellStart"/>
            <w:r w:rsidRPr="004D5F78">
              <w:rPr>
                <w:rFonts w:cs="Arial"/>
                <w:spacing w:val="-1"/>
                <w:szCs w:val="22"/>
              </w:rPr>
              <w:t>těžitelnosti</w:t>
            </w:r>
            <w:proofErr w:type="spellEnd"/>
            <w:r w:rsidRPr="004D5F78">
              <w:rPr>
                <w:rFonts w:cs="Arial"/>
                <w:szCs w:val="22"/>
              </w:rPr>
              <w:t xml:space="preserve"> </w:t>
            </w:r>
            <w:proofErr w:type="spell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do </w:t>
            </w:r>
            <w:proofErr w:type="spellStart"/>
            <w:r w:rsidRPr="004D5F78">
              <w:rPr>
                <w:rFonts w:cs="Arial"/>
                <w:spacing w:val="-1"/>
                <w:szCs w:val="22"/>
              </w:rPr>
              <w:t>kategorií</w:t>
            </w:r>
            <w:proofErr w:type="spellEnd"/>
            <w:r w:rsidRPr="004D5F78">
              <w:rPr>
                <w:rFonts w:cs="Arial"/>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45"/>
                <w:szCs w:val="22"/>
              </w:rPr>
              <w:t xml:space="preserve"> </w:t>
            </w:r>
            <w:proofErr w:type="spellStart"/>
            <w:r w:rsidRPr="004D5F78">
              <w:rPr>
                <w:rFonts w:cs="Arial"/>
                <w:spacing w:val="-1"/>
                <w:szCs w:val="22"/>
              </w:rPr>
              <w:t>dohody</w:t>
            </w:r>
            <w:proofErr w:type="spellEnd"/>
            <w:r w:rsidRPr="004D5F78">
              <w:rPr>
                <w:rFonts w:cs="Arial"/>
                <w:spacing w:val="-1"/>
                <w:szCs w:val="22"/>
              </w:rPr>
              <w:t xml:space="preserve"> </w:t>
            </w:r>
            <w:r w:rsidRPr="004D5F78">
              <w:rPr>
                <w:rFonts w:cs="Arial"/>
                <w:szCs w:val="22"/>
              </w:rPr>
              <w:t>s</w:t>
            </w:r>
            <w:r w:rsidRPr="004D5F78">
              <w:rPr>
                <w:rFonts w:cs="Arial"/>
                <w:spacing w:val="-2"/>
                <w:szCs w:val="22"/>
              </w:rPr>
              <w:t xml:space="preserve">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0C3B9B" w:rsidRPr="004D5F78" w14:paraId="6CBD48B2"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EBFBC5F" w14:textId="77777777" w:rsidR="000C3B9B" w:rsidRPr="004D5F78" w:rsidRDefault="000C3B9B" w:rsidP="00500D7A">
            <w:pPr>
              <w:spacing w:line="264" w:lineRule="exact"/>
              <w:ind w:left="102"/>
              <w:rPr>
                <w:rFonts w:cs="Arial"/>
                <w:szCs w:val="22"/>
              </w:rPr>
            </w:pPr>
            <w:r w:rsidRPr="004D5F78">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3CAA4F9F" w14:textId="77777777" w:rsidR="000C3B9B" w:rsidRPr="004D5F78" w:rsidRDefault="000C3B9B" w:rsidP="00500D7A">
            <w:pPr>
              <w:ind w:left="102" w:right="151"/>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1"/>
                <w:szCs w:val="22"/>
              </w:rPr>
              <w:t>zastiženého</w:t>
            </w:r>
            <w:proofErr w:type="spellEnd"/>
            <w:r w:rsidRPr="004D5F78">
              <w:rPr>
                <w:rFonts w:cs="Arial"/>
                <w:spacing w:val="-1"/>
                <w:szCs w:val="22"/>
              </w:rPr>
              <w:t xml:space="preserve"> </w:t>
            </w:r>
            <w:proofErr w:type="spellStart"/>
            <w:r w:rsidRPr="004D5F78">
              <w:rPr>
                <w:rFonts w:cs="Arial"/>
                <w:spacing w:val="-1"/>
                <w:szCs w:val="22"/>
              </w:rPr>
              <w:t>materiálu</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w:t>
            </w:r>
            <w:r w:rsidRPr="004D5F78">
              <w:rPr>
                <w:rFonts w:cs="Arial"/>
                <w:spacing w:val="1"/>
                <w:szCs w:val="22"/>
              </w:rPr>
              <w:t xml:space="preserve"> </w:t>
            </w:r>
            <w:proofErr w:type="spellStart"/>
            <w:r w:rsidRPr="004D5F78">
              <w:rPr>
                <w:rFonts w:cs="Arial"/>
                <w:spacing w:val="-1"/>
                <w:szCs w:val="22"/>
              </w:rPr>
              <w:t>homogenní</w:t>
            </w:r>
            <w:proofErr w:type="spellEnd"/>
            <w:r w:rsidRPr="004D5F78">
              <w:rPr>
                <w:rFonts w:cs="Arial"/>
                <w:spacing w:val="-3"/>
                <w:szCs w:val="22"/>
              </w:rPr>
              <w:t xml:space="preserve"> </w:t>
            </w:r>
            <w:proofErr w:type="spellStart"/>
            <w:r w:rsidRPr="004D5F78">
              <w:rPr>
                <w:rFonts w:cs="Arial"/>
                <w:spacing w:val="-1"/>
                <w:szCs w:val="22"/>
              </w:rPr>
              <w:t>nebo</w:t>
            </w:r>
            <w:proofErr w:type="spellEnd"/>
            <w:r w:rsidRPr="004D5F78">
              <w:rPr>
                <w:rFonts w:cs="Arial"/>
                <w:spacing w:val="1"/>
                <w:szCs w:val="22"/>
              </w:rPr>
              <w:t xml:space="preserve"> </w:t>
            </w:r>
            <w:proofErr w:type="spellStart"/>
            <w:r w:rsidRPr="004D5F78">
              <w:rPr>
                <w:rFonts w:cs="Arial"/>
                <w:spacing w:val="-1"/>
                <w:szCs w:val="22"/>
              </w:rPr>
              <w:t>smíšené</w:t>
            </w:r>
            <w:proofErr w:type="spellEnd"/>
            <w:r w:rsidRPr="004D5F78">
              <w:rPr>
                <w:rFonts w:cs="Arial"/>
                <w:spacing w:val="39"/>
                <w:szCs w:val="22"/>
              </w:rPr>
              <w:t xml:space="preserve"> </w:t>
            </w:r>
            <w:proofErr w:type="spellStart"/>
            <w:r w:rsidRPr="004D5F78">
              <w:rPr>
                <w:rFonts w:cs="Arial"/>
                <w:spacing w:val="-1"/>
                <w:szCs w:val="22"/>
              </w:rPr>
              <w:t>konstrukce</w:t>
            </w:r>
            <w:proofErr w:type="spellEnd"/>
            <w:r w:rsidRPr="004D5F78">
              <w:rPr>
                <w:rFonts w:cs="Arial"/>
                <w:spacing w:val="-1"/>
                <w:szCs w:val="22"/>
              </w:rPr>
              <w:t>.</w:t>
            </w:r>
          </w:p>
        </w:tc>
      </w:tr>
      <w:tr w:rsidR="000C3B9B" w:rsidRPr="004D5F78" w14:paraId="24315DCC"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349ACEE0" w14:textId="77777777" w:rsidR="000C3B9B" w:rsidRPr="004D5F78" w:rsidRDefault="000C3B9B" w:rsidP="00500D7A">
            <w:pPr>
              <w:spacing w:line="264" w:lineRule="exact"/>
              <w:ind w:left="102"/>
              <w:rPr>
                <w:rFonts w:cs="Arial"/>
                <w:szCs w:val="22"/>
              </w:rPr>
            </w:pPr>
            <w:r w:rsidRPr="004D5F78">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31FF24BE" w14:textId="77777777" w:rsidR="000C3B9B" w:rsidRPr="004D5F78" w:rsidRDefault="000C3B9B" w:rsidP="00500D7A">
            <w:pPr>
              <w:spacing w:line="264" w:lineRule="exact"/>
              <w:ind w:left="102"/>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navrženého</w:t>
            </w:r>
            <w:proofErr w:type="spellEnd"/>
            <w:r w:rsidRPr="004D5F78">
              <w:rPr>
                <w:rFonts w:cs="Arial"/>
                <w:spacing w:val="-1"/>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2"/>
                <w:szCs w:val="22"/>
              </w:rPr>
              <w:t>hráze</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2"/>
                <w:szCs w:val="22"/>
              </w:rPr>
              <w:t>trvalého</w:t>
            </w:r>
            <w:proofErr w:type="spellEnd"/>
            <w:r w:rsidRPr="004D5F78">
              <w:rPr>
                <w:rFonts w:cs="Arial"/>
                <w:spacing w:val="1"/>
                <w:szCs w:val="22"/>
              </w:rPr>
              <w:t xml:space="preserve"> </w:t>
            </w:r>
            <w:proofErr w:type="spellStart"/>
            <w:r w:rsidRPr="004D5F78">
              <w:rPr>
                <w:rFonts w:cs="Arial"/>
                <w:spacing w:val="-1"/>
                <w:szCs w:val="22"/>
              </w:rPr>
              <w:t>sklonu</w:t>
            </w:r>
            <w:proofErr w:type="spellEnd"/>
            <w:r w:rsidRPr="004D5F78">
              <w:rPr>
                <w:rFonts w:cs="Arial"/>
                <w:szCs w:val="22"/>
              </w:rPr>
              <w:t xml:space="preserve"> - </w:t>
            </w:r>
            <w:proofErr w:type="spellStart"/>
            <w:r w:rsidRPr="004D5F78">
              <w:rPr>
                <w:rFonts w:cs="Arial"/>
                <w:spacing w:val="-1"/>
                <w:szCs w:val="22"/>
              </w:rPr>
              <w:t>návodní</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vzdušné</w:t>
            </w:r>
            <w:proofErr w:type="spellEnd"/>
            <w:r w:rsidRPr="004D5F78">
              <w:rPr>
                <w:rFonts w:cs="Arial"/>
                <w:spacing w:val="1"/>
                <w:szCs w:val="22"/>
              </w:rPr>
              <w:t xml:space="preserve"> </w:t>
            </w:r>
            <w:proofErr w:type="spellStart"/>
            <w:r w:rsidRPr="004D5F78">
              <w:rPr>
                <w:rFonts w:cs="Arial"/>
                <w:spacing w:val="-1"/>
                <w:szCs w:val="22"/>
              </w:rPr>
              <w:t>strany</w:t>
            </w:r>
            <w:proofErr w:type="spellEnd"/>
            <w:r w:rsidRPr="004D5F78">
              <w:rPr>
                <w:rFonts w:cs="Arial"/>
                <w:spacing w:val="1"/>
                <w:szCs w:val="22"/>
              </w:rPr>
              <w:t xml:space="preserve"> </w:t>
            </w:r>
            <w:proofErr w:type="spellStart"/>
            <w:r w:rsidRPr="004D5F78">
              <w:rPr>
                <w:rFonts w:cs="Arial"/>
                <w:spacing w:val="-1"/>
                <w:szCs w:val="22"/>
              </w:rPr>
              <w:t>hráze</w:t>
            </w:r>
            <w:proofErr w:type="spellEnd"/>
          </w:p>
        </w:tc>
      </w:tr>
      <w:tr w:rsidR="000C3B9B" w:rsidRPr="004D5F78" w14:paraId="3895FD62"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14E82D9C" w14:textId="77777777" w:rsidR="000C3B9B" w:rsidRPr="004D5F78" w:rsidRDefault="000C3B9B" w:rsidP="00500D7A">
            <w:pPr>
              <w:spacing w:line="264" w:lineRule="exact"/>
              <w:ind w:left="102"/>
              <w:rPr>
                <w:rFonts w:cs="Arial"/>
                <w:szCs w:val="22"/>
              </w:rPr>
            </w:pPr>
            <w:r w:rsidRPr="004D5F78">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2A2A6CA0" w14:textId="77777777" w:rsidR="000C3B9B" w:rsidRPr="004D5F78" w:rsidRDefault="000C3B9B" w:rsidP="00500D7A">
            <w:pPr>
              <w:spacing w:line="264" w:lineRule="exact"/>
              <w:ind w:left="102"/>
              <w:rPr>
                <w:rFonts w:cs="Arial"/>
                <w:szCs w:val="22"/>
              </w:rPr>
            </w:pPr>
            <w:proofErr w:type="spellStart"/>
            <w:r w:rsidRPr="004D5F78">
              <w:rPr>
                <w:rFonts w:cs="Arial"/>
                <w:szCs w:val="22"/>
              </w:rPr>
              <w:t>Vyšetření</w:t>
            </w:r>
            <w:proofErr w:type="spellEnd"/>
            <w:r w:rsidRPr="004D5F78">
              <w:rPr>
                <w:rFonts w:cs="Arial"/>
                <w:szCs w:val="22"/>
              </w:rPr>
              <w:t xml:space="preserve"> </w:t>
            </w:r>
            <w:proofErr w:type="spellStart"/>
            <w:r w:rsidRPr="004D5F78">
              <w:rPr>
                <w:rFonts w:cs="Arial"/>
                <w:szCs w:val="22"/>
              </w:rPr>
              <w:t>režimu</w:t>
            </w:r>
            <w:proofErr w:type="spellEnd"/>
            <w:r w:rsidRPr="004D5F78">
              <w:rPr>
                <w:rFonts w:cs="Arial"/>
                <w:szCs w:val="22"/>
              </w:rPr>
              <w:t xml:space="preserve"> </w:t>
            </w:r>
            <w:proofErr w:type="spellStart"/>
            <w:r w:rsidRPr="004D5F78">
              <w:rPr>
                <w:rFonts w:cs="Arial"/>
                <w:szCs w:val="22"/>
              </w:rPr>
              <w:t>hladiny</w:t>
            </w:r>
            <w:proofErr w:type="spellEnd"/>
            <w:r w:rsidRPr="004D5F78">
              <w:rPr>
                <w:rFonts w:cs="Arial"/>
                <w:szCs w:val="22"/>
              </w:rPr>
              <w:t xml:space="preserve"> </w:t>
            </w:r>
            <w:proofErr w:type="spellStart"/>
            <w:r w:rsidRPr="004D5F78">
              <w:rPr>
                <w:rFonts w:cs="Arial"/>
                <w:szCs w:val="22"/>
              </w:rPr>
              <w:t>podzemní</w:t>
            </w:r>
            <w:proofErr w:type="spellEnd"/>
            <w:r w:rsidRPr="004D5F78">
              <w:rPr>
                <w:rFonts w:cs="Arial"/>
                <w:szCs w:val="22"/>
              </w:rPr>
              <w:t xml:space="preserve"> </w:t>
            </w:r>
            <w:proofErr w:type="spellStart"/>
            <w:r w:rsidRPr="004D5F78">
              <w:rPr>
                <w:rFonts w:cs="Arial"/>
                <w:szCs w:val="22"/>
              </w:rPr>
              <w:t>vody</w:t>
            </w:r>
            <w:proofErr w:type="spellEnd"/>
            <w:r w:rsidRPr="004D5F78">
              <w:rPr>
                <w:rFonts w:cs="Arial"/>
                <w:szCs w:val="22"/>
              </w:rPr>
              <w:t xml:space="preserve"> v </w:t>
            </w:r>
            <w:proofErr w:type="spellStart"/>
            <w:r w:rsidRPr="004D5F78">
              <w:rPr>
                <w:rFonts w:cs="Arial"/>
                <w:szCs w:val="22"/>
              </w:rPr>
              <w:t>prostoru</w:t>
            </w:r>
            <w:proofErr w:type="spellEnd"/>
            <w:r w:rsidRPr="004D5F78">
              <w:rPr>
                <w:rFonts w:cs="Arial"/>
                <w:szCs w:val="22"/>
              </w:rPr>
              <w:t xml:space="preserve"> </w:t>
            </w:r>
            <w:proofErr w:type="spellStart"/>
            <w:r w:rsidRPr="004D5F78">
              <w:rPr>
                <w:rFonts w:cs="Arial"/>
                <w:szCs w:val="22"/>
              </w:rPr>
              <w:t>hráze</w:t>
            </w:r>
            <w:proofErr w:type="spellEnd"/>
            <w:r w:rsidRPr="004D5F78">
              <w:rPr>
                <w:rFonts w:cs="Arial"/>
                <w:szCs w:val="22"/>
              </w:rPr>
              <w:t xml:space="preserve"> a </w:t>
            </w:r>
            <w:proofErr w:type="spellStart"/>
            <w:r w:rsidRPr="004D5F78">
              <w:rPr>
                <w:rFonts w:cs="Arial"/>
                <w:szCs w:val="22"/>
              </w:rPr>
              <w:t>jejím</w:t>
            </w:r>
            <w:proofErr w:type="spellEnd"/>
            <w:r w:rsidRPr="004D5F78">
              <w:rPr>
                <w:rFonts w:cs="Arial"/>
                <w:szCs w:val="22"/>
              </w:rPr>
              <w:t xml:space="preserve"> </w:t>
            </w:r>
            <w:proofErr w:type="spellStart"/>
            <w:r w:rsidRPr="004D5F78">
              <w:rPr>
                <w:rFonts w:cs="Arial"/>
                <w:szCs w:val="22"/>
              </w:rPr>
              <w:t>nejbližším</w:t>
            </w:r>
            <w:proofErr w:type="spellEnd"/>
            <w:r w:rsidRPr="004D5F78">
              <w:rPr>
                <w:rFonts w:cs="Arial"/>
                <w:szCs w:val="22"/>
              </w:rPr>
              <w:t xml:space="preserve"> </w:t>
            </w:r>
            <w:proofErr w:type="spellStart"/>
            <w:r w:rsidRPr="004D5F78">
              <w:rPr>
                <w:rFonts w:cs="Arial"/>
                <w:szCs w:val="22"/>
              </w:rPr>
              <w:t>okolí</w:t>
            </w:r>
            <w:proofErr w:type="spellEnd"/>
            <w:r w:rsidRPr="004D5F78">
              <w:rPr>
                <w:rFonts w:cs="Arial"/>
                <w:szCs w:val="22"/>
              </w:rPr>
              <w:t>.</w:t>
            </w:r>
          </w:p>
        </w:tc>
      </w:tr>
      <w:tr w:rsidR="000C3B9B" w:rsidRPr="004D5F78" w14:paraId="383BD137"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6D266879" w14:textId="77777777" w:rsidR="000C3B9B" w:rsidRPr="004D5F78" w:rsidRDefault="000C3B9B" w:rsidP="00500D7A">
            <w:pPr>
              <w:spacing w:line="264" w:lineRule="exact"/>
              <w:ind w:left="102"/>
              <w:rPr>
                <w:rFonts w:cs="Arial"/>
                <w:szCs w:val="22"/>
              </w:rPr>
            </w:pPr>
            <w:r w:rsidRPr="004D5F78">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582DBEC" w14:textId="77777777" w:rsidR="000C3B9B" w:rsidRPr="004D5F78" w:rsidRDefault="000C3B9B" w:rsidP="00500D7A">
            <w:pPr>
              <w:ind w:left="102" w:right="565"/>
              <w:rPr>
                <w:rFonts w:cs="Arial"/>
                <w:szCs w:val="22"/>
              </w:rPr>
            </w:pPr>
            <w:proofErr w:type="spellStart"/>
            <w:r w:rsidRPr="004D5F78">
              <w:rPr>
                <w:rFonts w:cs="Arial"/>
                <w:spacing w:val="-1"/>
                <w:szCs w:val="22"/>
              </w:rPr>
              <w:t>Posouzení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geotechnických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2"/>
                <w:szCs w:val="22"/>
              </w:rPr>
              <w:t>provádění</w:t>
            </w:r>
            <w:proofErr w:type="spellEnd"/>
            <w:r w:rsidRPr="004D5F78">
              <w:rPr>
                <w:rFonts w:cs="Arial"/>
                <w:szCs w:val="22"/>
              </w:rPr>
              <w:t xml:space="preserve"> </w:t>
            </w:r>
            <w:proofErr w:type="spellStart"/>
            <w:r w:rsidRPr="004D5F78">
              <w:rPr>
                <w:rFonts w:cs="Arial"/>
                <w:spacing w:val="-1"/>
                <w:szCs w:val="22"/>
              </w:rPr>
              <w:t>zemních</w:t>
            </w:r>
            <w:proofErr w:type="spellEnd"/>
            <w:r w:rsidRPr="004D5F78">
              <w:rPr>
                <w:rFonts w:cs="Arial"/>
                <w:spacing w:val="61"/>
                <w:szCs w:val="22"/>
              </w:rPr>
              <w:t xml:space="preserve"> </w:t>
            </w:r>
            <w:proofErr w:type="spellStart"/>
            <w:r w:rsidRPr="004D5F78">
              <w:rPr>
                <w:rFonts w:cs="Arial"/>
                <w:spacing w:val="-1"/>
                <w:szCs w:val="22"/>
              </w:rPr>
              <w:t>prací</w:t>
            </w:r>
            <w:proofErr w:type="spellEnd"/>
          </w:p>
        </w:tc>
      </w:tr>
      <w:tr w:rsidR="000C3B9B" w:rsidRPr="004D5F78" w14:paraId="743EDB27"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9D5F4C8" w14:textId="77777777" w:rsidR="000C3B9B" w:rsidRPr="004D5F78" w:rsidRDefault="000C3B9B" w:rsidP="00500D7A">
            <w:pPr>
              <w:spacing w:line="264" w:lineRule="exact"/>
              <w:ind w:left="102"/>
              <w:rPr>
                <w:rFonts w:cs="Arial"/>
                <w:szCs w:val="22"/>
              </w:rPr>
            </w:pPr>
            <w:r w:rsidRPr="004D5F78">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501C99A3" w14:textId="77777777" w:rsidR="000C3B9B" w:rsidRPr="004D5F78" w:rsidRDefault="000C3B9B" w:rsidP="00500D7A">
            <w:pPr>
              <w:ind w:left="102" w:right="287"/>
              <w:rPr>
                <w:rFonts w:cs="Arial"/>
                <w:szCs w:val="22"/>
              </w:rPr>
            </w:pP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vlivu</w:t>
            </w:r>
            <w:proofErr w:type="spellEnd"/>
            <w:r w:rsidRPr="004D5F78">
              <w:rPr>
                <w:rFonts w:cs="Arial"/>
                <w:szCs w:val="22"/>
              </w:rPr>
              <w:t xml:space="preserve"> </w:t>
            </w:r>
            <w:proofErr w:type="spellStart"/>
            <w:r w:rsidRPr="004D5F78">
              <w:rPr>
                <w:rFonts w:cs="Arial"/>
                <w:spacing w:val="-1"/>
                <w:szCs w:val="22"/>
              </w:rPr>
              <w:t>stavební</w:t>
            </w:r>
            <w:proofErr w:type="spellEnd"/>
            <w:r w:rsidRPr="004D5F78">
              <w:rPr>
                <w:rFonts w:cs="Arial"/>
                <w:spacing w:val="-3"/>
                <w:szCs w:val="22"/>
              </w:rPr>
              <w:t xml:space="preserve"> </w:t>
            </w:r>
            <w:proofErr w:type="spellStart"/>
            <w:r w:rsidRPr="004D5F78">
              <w:rPr>
                <w:rFonts w:cs="Arial"/>
                <w:spacing w:val="-1"/>
                <w:szCs w:val="22"/>
              </w:rPr>
              <w:t>činnosti</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budoucího</w:t>
            </w:r>
            <w:proofErr w:type="spellEnd"/>
            <w:r w:rsidRPr="004D5F78">
              <w:rPr>
                <w:rFonts w:cs="Arial"/>
                <w:spacing w:val="-1"/>
                <w:szCs w:val="22"/>
              </w:rPr>
              <w:t xml:space="preserve"> </w:t>
            </w:r>
            <w:proofErr w:type="spellStart"/>
            <w:r w:rsidRPr="004D5F78">
              <w:rPr>
                <w:rFonts w:cs="Arial"/>
                <w:spacing w:val="-1"/>
                <w:szCs w:val="22"/>
              </w:rPr>
              <w:t>poldru</w:t>
            </w:r>
            <w:proofErr w:type="spellEnd"/>
            <w:r w:rsidRPr="004D5F78">
              <w:rPr>
                <w:rFonts w:cs="Arial"/>
                <w:spacing w:val="-1"/>
                <w:szCs w:val="22"/>
              </w:rPr>
              <w:t xml:space="preserve"> </w:t>
            </w:r>
            <w:proofErr w:type="spellStart"/>
            <w:r w:rsidRPr="004D5F78">
              <w:rPr>
                <w:rFonts w:cs="Arial"/>
                <w:spacing w:val="-1"/>
                <w:szCs w:val="22"/>
              </w:rPr>
              <w:t>nebo</w:t>
            </w:r>
            <w:proofErr w:type="spellEnd"/>
            <w:r w:rsidRPr="004D5F78">
              <w:rPr>
                <w:rFonts w:cs="Arial"/>
                <w:spacing w:val="-1"/>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nádrže</w:t>
            </w:r>
            <w:proofErr w:type="spellEnd"/>
            <w:r w:rsidRPr="004D5F78">
              <w:rPr>
                <w:rFonts w:cs="Arial"/>
                <w:spacing w:val="48"/>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okolí</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ohrožení</w:t>
            </w:r>
            <w:proofErr w:type="spellEnd"/>
            <w:r w:rsidRPr="004D5F78">
              <w:rPr>
                <w:rFonts w:cs="Arial"/>
                <w:spacing w:val="73"/>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zCs w:val="22"/>
              </w:rPr>
              <w:t>ve</w:t>
            </w:r>
            <w:proofErr w:type="spellEnd"/>
            <w:r w:rsidRPr="004D5F78">
              <w:rPr>
                <w:rFonts w:cs="Arial"/>
                <w:spacing w:val="-2"/>
                <w:szCs w:val="22"/>
              </w:rPr>
              <w:t xml:space="preserve"> </w:t>
            </w:r>
            <w:proofErr w:type="spellStart"/>
            <w:r w:rsidRPr="004D5F78">
              <w:rPr>
                <w:rFonts w:cs="Arial"/>
                <w:spacing w:val="-1"/>
                <w:szCs w:val="22"/>
              </w:rPr>
              <w:t>stávajících</w:t>
            </w:r>
            <w:proofErr w:type="spellEnd"/>
            <w:r w:rsidRPr="004D5F78">
              <w:rPr>
                <w:rFonts w:cs="Arial"/>
                <w:spacing w:val="-3"/>
                <w:szCs w:val="22"/>
              </w:rPr>
              <w:t xml:space="preserve"> </w:t>
            </w:r>
            <w:proofErr w:type="spellStart"/>
            <w:r w:rsidRPr="004D5F78">
              <w:rPr>
                <w:rFonts w:cs="Arial"/>
                <w:spacing w:val="-1"/>
                <w:szCs w:val="22"/>
              </w:rPr>
              <w:t>vodních</w:t>
            </w:r>
            <w:proofErr w:type="spellEnd"/>
            <w:r w:rsidRPr="004D5F78">
              <w:rPr>
                <w:rFonts w:cs="Arial"/>
                <w:spacing w:val="-1"/>
                <w:szCs w:val="22"/>
              </w:rPr>
              <w:t xml:space="preserve"> </w:t>
            </w:r>
            <w:proofErr w:type="spellStart"/>
            <w:r w:rsidRPr="004D5F78">
              <w:rPr>
                <w:rFonts w:cs="Arial"/>
                <w:spacing w:val="-1"/>
                <w:szCs w:val="22"/>
              </w:rPr>
              <w:t>zdrojích</w:t>
            </w:r>
            <w:proofErr w:type="spellEnd"/>
            <w:r w:rsidRPr="004D5F78">
              <w:rPr>
                <w:rFonts w:cs="Arial"/>
                <w:spacing w:val="-1"/>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jejich</w:t>
            </w:r>
            <w:proofErr w:type="spellEnd"/>
            <w:r w:rsidRPr="004D5F78">
              <w:rPr>
                <w:rFonts w:cs="Arial"/>
                <w:spacing w:val="-1"/>
                <w:szCs w:val="22"/>
              </w:rPr>
              <w:t xml:space="preserve"> </w:t>
            </w:r>
            <w:proofErr w:type="spellStart"/>
            <w:r w:rsidRPr="004D5F78">
              <w:rPr>
                <w:rFonts w:cs="Arial"/>
                <w:spacing w:val="-1"/>
                <w:szCs w:val="22"/>
              </w:rPr>
              <w:t>znečištění</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posoudit</w:t>
            </w:r>
            <w:proofErr w:type="spellEnd"/>
            <w:r w:rsidRPr="004D5F78">
              <w:rPr>
                <w:rFonts w:cs="Arial"/>
                <w:spacing w:val="-4"/>
                <w:szCs w:val="22"/>
              </w:rPr>
              <w:t xml:space="preserve"> </w:t>
            </w:r>
            <w:proofErr w:type="spellStart"/>
            <w:r w:rsidRPr="004D5F78">
              <w:rPr>
                <w:rFonts w:cs="Arial"/>
                <w:spacing w:val="-1"/>
                <w:szCs w:val="22"/>
              </w:rPr>
              <w:t>možnost</w:t>
            </w:r>
            <w:proofErr w:type="spellEnd"/>
            <w:r w:rsidRPr="004D5F78">
              <w:rPr>
                <w:rFonts w:cs="Arial"/>
                <w:spacing w:val="67"/>
                <w:szCs w:val="22"/>
              </w:rPr>
              <w:t xml:space="preserve"> </w:t>
            </w:r>
            <w:proofErr w:type="spellStart"/>
            <w:r w:rsidRPr="004D5F78">
              <w:rPr>
                <w:rFonts w:cs="Arial"/>
                <w:spacing w:val="-1"/>
                <w:szCs w:val="22"/>
              </w:rPr>
              <w:t>zřízení</w:t>
            </w:r>
            <w:proofErr w:type="spellEnd"/>
            <w:r w:rsidRPr="004D5F78">
              <w:rPr>
                <w:rFonts w:cs="Arial"/>
                <w:szCs w:val="22"/>
              </w:rPr>
              <w:t xml:space="preserve"> </w:t>
            </w:r>
            <w:proofErr w:type="spellStart"/>
            <w:r w:rsidRPr="004D5F78">
              <w:rPr>
                <w:rFonts w:cs="Arial"/>
                <w:spacing w:val="-1"/>
                <w:szCs w:val="22"/>
              </w:rPr>
              <w:t>náhradních</w:t>
            </w:r>
            <w:proofErr w:type="spellEnd"/>
            <w:r w:rsidRPr="004D5F78">
              <w:rPr>
                <w:rFonts w:cs="Arial"/>
                <w:spacing w:val="-1"/>
                <w:szCs w:val="22"/>
              </w:rPr>
              <w:t xml:space="preserve"> </w:t>
            </w:r>
            <w:proofErr w:type="spellStart"/>
            <w:r w:rsidRPr="004D5F78">
              <w:rPr>
                <w:rFonts w:cs="Arial"/>
                <w:spacing w:val="-1"/>
                <w:szCs w:val="22"/>
              </w:rPr>
              <w:t>zdrojů</w:t>
            </w:r>
            <w:proofErr w:type="spellEnd"/>
            <w:r w:rsidRPr="004D5F78">
              <w:rPr>
                <w:rFonts w:cs="Arial"/>
                <w:spacing w:val="-1"/>
                <w:szCs w:val="22"/>
              </w:rPr>
              <w:t>)</w:t>
            </w:r>
          </w:p>
        </w:tc>
      </w:tr>
      <w:tr w:rsidR="000C3B9B" w:rsidRPr="004D5F78" w14:paraId="174E752F"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2A6A5850" w14:textId="77777777" w:rsidR="000C3B9B" w:rsidRPr="004D5F78" w:rsidRDefault="000C3B9B" w:rsidP="00500D7A">
            <w:pPr>
              <w:spacing w:line="264" w:lineRule="exact"/>
              <w:ind w:left="102"/>
              <w:rPr>
                <w:rFonts w:cs="Arial"/>
                <w:szCs w:val="22"/>
              </w:rPr>
            </w:pPr>
            <w:r w:rsidRPr="004D5F78">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4CCAB354" w14:textId="77777777" w:rsidR="000C3B9B" w:rsidRPr="004D5F78" w:rsidRDefault="000C3B9B" w:rsidP="00500D7A">
            <w:pPr>
              <w:ind w:left="102" w:right="287"/>
              <w:rPr>
                <w:rFonts w:cs="Arial"/>
                <w:spacing w:val="-1"/>
                <w:szCs w:val="22"/>
              </w:rPr>
            </w:pPr>
            <w:proofErr w:type="spellStart"/>
            <w:r w:rsidRPr="004D5F78">
              <w:rPr>
                <w:rFonts w:cs="Arial"/>
                <w:spacing w:val="-1"/>
                <w:szCs w:val="22"/>
              </w:rPr>
              <w:t>Závěry</w:t>
            </w:r>
            <w:proofErr w:type="spellEnd"/>
            <w:r w:rsidRPr="004D5F78">
              <w:rPr>
                <w:rFonts w:cs="Arial"/>
                <w:spacing w:val="-1"/>
                <w:szCs w:val="22"/>
              </w:rPr>
              <w:t xml:space="preserve"> a </w:t>
            </w:r>
            <w:proofErr w:type="spellStart"/>
            <w:r w:rsidRPr="004D5F78">
              <w:rPr>
                <w:rFonts w:cs="Arial"/>
                <w:spacing w:val="-1"/>
                <w:szCs w:val="22"/>
              </w:rPr>
              <w:t>doporučení</w:t>
            </w:r>
            <w:proofErr w:type="spellEnd"/>
          </w:p>
        </w:tc>
      </w:tr>
    </w:tbl>
    <w:p w14:paraId="425B72C3" w14:textId="66089B1F" w:rsidR="0006284B" w:rsidRPr="004D5F78" w:rsidRDefault="0006284B" w:rsidP="001A027C">
      <w:pPr>
        <w:rPr>
          <w:rFonts w:cs="Arial"/>
          <w:b/>
          <w:szCs w:val="22"/>
        </w:rPr>
      </w:pPr>
    </w:p>
    <w:p w14:paraId="3BD7D120" w14:textId="614FBDAF" w:rsidR="001A027C" w:rsidRPr="004D5F78" w:rsidRDefault="001A027C" w:rsidP="001A027C">
      <w:pPr>
        <w:rPr>
          <w:rFonts w:cs="Arial"/>
          <w:b/>
          <w:szCs w:val="22"/>
        </w:rPr>
      </w:pPr>
      <w:r w:rsidRPr="004D5F78">
        <w:rPr>
          <w:rFonts w:cs="Arial"/>
          <w:b/>
          <w:szCs w:val="22"/>
        </w:rPr>
        <w:t>E. Členění díla Geotechnický průzkum:</w:t>
      </w:r>
    </w:p>
    <w:p w14:paraId="617E8CB2"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4EE86653"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4AA59F1"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6493995"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5232EA76"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65988D6"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3E336A9"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EB4BEB9"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7058410"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59A8573E" w14:textId="77777777" w:rsidR="001A027C" w:rsidRPr="004D5F78" w:rsidRDefault="001A027C" w:rsidP="00DB32E6">
      <w:pPr>
        <w:widowControl w:val="0"/>
        <w:numPr>
          <w:ilvl w:val="4"/>
          <w:numId w:val="11"/>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7B088DD7" w14:textId="61B63142"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4DCD7596" w14:textId="15BED1A5" w:rsidR="004D687E" w:rsidRDefault="004D687E" w:rsidP="00500D7A">
      <w:pPr>
        <w:widowControl w:val="0"/>
        <w:suppressAutoHyphens/>
        <w:spacing w:before="120" w:line="276" w:lineRule="auto"/>
        <w:rPr>
          <w:rFonts w:eastAsia="Lucida Sans Unicode" w:cs="Arial"/>
          <w:bCs/>
          <w:szCs w:val="22"/>
        </w:rPr>
      </w:pPr>
    </w:p>
    <w:p w14:paraId="547D5E03" w14:textId="77777777" w:rsidR="0037281E" w:rsidRDefault="0037281E" w:rsidP="00500D7A">
      <w:pPr>
        <w:widowControl w:val="0"/>
        <w:suppressAutoHyphens/>
        <w:spacing w:before="120" w:line="276" w:lineRule="auto"/>
        <w:rPr>
          <w:rFonts w:eastAsia="Lucida Sans Unicode" w:cs="Arial"/>
          <w:bCs/>
          <w:szCs w:val="22"/>
        </w:rPr>
      </w:pPr>
    </w:p>
    <w:p w14:paraId="66D00CED"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894D16">
        <w:rPr>
          <w:rFonts w:eastAsia="Lucida Sans Unicode" w:cs="Arial"/>
          <w:b/>
          <w:bCs/>
          <w:szCs w:val="22"/>
        </w:rPr>
        <w:t>č. 3</w:t>
      </w:r>
    </w:p>
    <w:p w14:paraId="568CD91B" w14:textId="77777777" w:rsidR="004D687E" w:rsidRDefault="004D687E" w:rsidP="004D687E">
      <w:pPr>
        <w:widowControl w:val="0"/>
        <w:suppressAutoHyphens/>
        <w:spacing w:after="0" w:line="276" w:lineRule="auto"/>
        <w:ind w:left="3600"/>
        <w:jc w:val="both"/>
        <w:rPr>
          <w:rFonts w:eastAsia="Lucida Sans Unicode" w:cs="Arial"/>
          <w:bCs/>
          <w:szCs w:val="22"/>
        </w:rPr>
      </w:pPr>
    </w:p>
    <w:p w14:paraId="7471C80F" w14:textId="77777777" w:rsidR="004D687E" w:rsidRDefault="004D687E" w:rsidP="004D687E">
      <w:pPr>
        <w:widowControl w:val="0"/>
        <w:suppressAutoHyphens/>
        <w:spacing w:after="0" w:line="276" w:lineRule="auto"/>
        <w:ind w:left="3600"/>
        <w:jc w:val="both"/>
        <w:rPr>
          <w:rFonts w:eastAsia="Lucida Sans Unicode" w:cs="Arial"/>
          <w:bCs/>
          <w:szCs w:val="22"/>
        </w:rPr>
      </w:pPr>
    </w:p>
    <w:p w14:paraId="4C14CCD4" w14:textId="77777777" w:rsidR="004D687E" w:rsidRPr="001C16F7" w:rsidRDefault="004D687E" w:rsidP="004D687E">
      <w:pPr>
        <w:rPr>
          <w:rFonts w:cs="Arial"/>
          <w:b/>
          <w:szCs w:val="22"/>
        </w:rPr>
      </w:pPr>
      <w:r w:rsidRPr="001C16F7">
        <w:rPr>
          <w:rFonts w:cs="Arial"/>
          <w:b/>
          <w:szCs w:val="22"/>
        </w:rPr>
        <w:t>STÁTNÍ   POZEMKOVÝ  ÚŘAD</w:t>
      </w:r>
    </w:p>
    <w:p w14:paraId="5502B1B6"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63688502" w14:textId="77777777" w:rsidR="004D687E" w:rsidRPr="001C16F7" w:rsidRDefault="004D687E" w:rsidP="004D687E">
      <w:pPr>
        <w:rPr>
          <w:rFonts w:cs="Arial"/>
          <w:b/>
          <w:szCs w:val="22"/>
        </w:rPr>
      </w:pPr>
      <w:r w:rsidRPr="001C16F7">
        <w:rPr>
          <w:rFonts w:cs="Arial"/>
          <w:b/>
          <w:szCs w:val="22"/>
        </w:rPr>
        <w:t>-----------------------------------------------------------------------------------------------------------------</w:t>
      </w:r>
    </w:p>
    <w:p w14:paraId="3BC37B2A" w14:textId="77777777" w:rsidR="004D687E" w:rsidRPr="001C16F7" w:rsidRDefault="004D687E" w:rsidP="004D687E">
      <w:pPr>
        <w:rPr>
          <w:rFonts w:cs="Arial"/>
          <w:b/>
          <w:szCs w:val="22"/>
        </w:rPr>
      </w:pPr>
    </w:p>
    <w:p w14:paraId="5558C124" w14:textId="77777777" w:rsidR="004D687E" w:rsidRPr="001C16F7" w:rsidRDefault="004D687E" w:rsidP="004D687E">
      <w:pPr>
        <w:jc w:val="center"/>
        <w:rPr>
          <w:rFonts w:cs="Arial"/>
          <w:b/>
          <w:szCs w:val="22"/>
        </w:rPr>
      </w:pPr>
      <w:r w:rsidRPr="001C16F7">
        <w:rPr>
          <w:rFonts w:cs="Arial"/>
          <w:b/>
          <w:szCs w:val="22"/>
        </w:rPr>
        <w:t>P L N Á    M O C</w:t>
      </w:r>
    </w:p>
    <w:p w14:paraId="48F65579" w14:textId="77777777" w:rsidR="004D687E" w:rsidRPr="001C16F7" w:rsidRDefault="004D687E" w:rsidP="004D687E">
      <w:pPr>
        <w:ind w:right="-285"/>
        <w:rPr>
          <w:rFonts w:cs="Arial"/>
          <w:szCs w:val="22"/>
        </w:rPr>
      </w:pPr>
    </w:p>
    <w:p w14:paraId="482014D2" w14:textId="77777777" w:rsidR="00894D16" w:rsidRPr="005A71E5" w:rsidRDefault="00894D16" w:rsidP="00894D16">
      <w:pPr>
        <w:autoSpaceDE w:val="0"/>
        <w:autoSpaceDN w:val="0"/>
        <w:adjustRightInd w:val="0"/>
        <w:jc w:val="both"/>
        <w:rPr>
          <w:rFonts w:eastAsiaTheme="minorHAnsi" w:cs="Arial"/>
          <w:color w:val="000000"/>
          <w:szCs w:val="22"/>
          <w:lang w:eastAsia="en-US"/>
        </w:rPr>
      </w:pPr>
      <w:r w:rsidRPr="005A71E5">
        <w:rPr>
          <w:rFonts w:eastAsiaTheme="minorHAnsi" w:cs="Arial"/>
          <w:b/>
          <w:color w:val="000000"/>
          <w:szCs w:val="22"/>
          <w:lang w:eastAsia="en-US"/>
        </w:rPr>
        <w:t xml:space="preserve">Česká </w:t>
      </w:r>
      <w:proofErr w:type="gramStart"/>
      <w:r w:rsidRPr="005A71E5">
        <w:rPr>
          <w:rFonts w:eastAsiaTheme="minorHAnsi" w:cs="Arial"/>
          <w:b/>
          <w:color w:val="000000"/>
          <w:szCs w:val="22"/>
          <w:lang w:eastAsia="en-US"/>
        </w:rPr>
        <w:t>republika - Státní</w:t>
      </w:r>
      <w:proofErr w:type="gramEnd"/>
      <w:r w:rsidRPr="005A71E5">
        <w:rPr>
          <w:rFonts w:eastAsiaTheme="minorHAnsi" w:cs="Arial"/>
          <w:b/>
          <w:color w:val="000000"/>
          <w:szCs w:val="22"/>
          <w:lang w:eastAsia="en-US"/>
        </w:rPr>
        <w:t xml:space="preserve"> pozemkový úřad, 130 00 Praha 3,</w:t>
      </w:r>
      <w:r w:rsidRPr="005A71E5">
        <w:rPr>
          <w:rFonts w:eastAsiaTheme="minorHAnsi" w:cs="Arial"/>
          <w:color w:val="000000"/>
          <w:szCs w:val="22"/>
          <w:lang w:eastAsia="en-US"/>
        </w:rPr>
        <w:t xml:space="preserve"> </w:t>
      </w:r>
      <w:r w:rsidRPr="005A71E5">
        <w:rPr>
          <w:rFonts w:eastAsiaTheme="minorHAnsi" w:cs="Arial"/>
          <w:b/>
          <w:color w:val="000000"/>
          <w:szCs w:val="22"/>
          <w:lang w:eastAsia="en-US"/>
        </w:rPr>
        <w:t xml:space="preserve">Husinecká 1024/11a </w:t>
      </w:r>
    </w:p>
    <w:p w14:paraId="11CB9648" w14:textId="77777777" w:rsidR="00894D16" w:rsidRPr="005A71E5" w:rsidRDefault="00894D16" w:rsidP="00894D16">
      <w:pPr>
        <w:autoSpaceDE w:val="0"/>
        <w:autoSpaceDN w:val="0"/>
        <w:adjustRightInd w:val="0"/>
        <w:jc w:val="both"/>
        <w:rPr>
          <w:rFonts w:eastAsiaTheme="minorHAnsi" w:cs="Arial"/>
          <w:color w:val="000000"/>
          <w:szCs w:val="22"/>
          <w:lang w:eastAsia="en-US"/>
        </w:rPr>
      </w:pPr>
      <w:r w:rsidRPr="005A71E5">
        <w:rPr>
          <w:rFonts w:eastAsiaTheme="minorHAnsi" w:cs="Arial"/>
          <w:color w:val="000000"/>
          <w:szCs w:val="22"/>
          <w:lang w:eastAsia="en-US"/>
        </w:rPr>
        <w:t xml:space="preserve">Krajský pozemkový úřad pro </w:t>
      </w:r>
      <w:r w:rsidRPr="00136701">
        <w:rPr>
          <w:rFonts w:eastAsiaTheme="minorHAnsi" w:cs="Arial"/>
          <w:b/>
          <w:color w:val="000000"/>
          <w:szCs w:val="22"/>
          <w:lang w:val="en-US" w:eastAsia="en-US"/>
        </w:rPr>
        <w:t>Jihomoravský kraj,</w:t>
      </w:r>
      <w:r w:rsidRPr="005A71E5">
        <w:rPr>
          <w:rFonts w:eastAsiaTheme="minorHAnsi" w:cs="Arial"/>
          <w:color w:val="000000"/>
          <w:szCs w:val="22"/>
          <w:lang w:eastAsia="en-US"/>
        </w:rPr>
        <w:t xml:space="preserve"> </w:t>
      </w:r>
    </w:p>
    <w:p w14:paraId="4A510167" w14:textId="77777777" w:rsidR="00894D16" w:rsidRPr="005A71E5" w:rsidRDefault="00894D16" w:rsidP="00894D16">
      <w:pPr>
        <w:jc w:val="both"/>
        <w:rPr>
          <w:rFonts w:cs="Arial"/>
          <w:szCs w:val="22"/>
        </w:rPr>
      </w:pPr>
      <w:proofErr w:type="gramStart"/>
      <w:r w:rsidRPr="005A71E5">
        <w:rPr>
          <w:rFonts w:cs="Arial"/>
          <w:szCs w:val="22"/>
        </w:rPr>
        <w:t>IČO:  01312774</w:t>
      </w:r>
      <w:proofErr w:type="gramEnd"/>
      <w:r w:rsidRPr="005A71E5">
        <w:rPr>
          <w:rFonts w:cs="Arial"/>
          <w:szCs w:val="22"/>
        </w:rPr>
        <w:t>, DIČ: CZ01312774</w:t>
      </w:r>
    </w:p>
    <w:p w14:paraId="20AF9D91" w14:textId="77777777" w:rsidR="00894D16" w:rsidRPr="005A71E5" w:rsidRDefault="00894D16" w:rsidP="00894D16">
      <w:pPr>
        <w:jc w:val="both"/>
        <w:rPr>
          <w:rFonts w:cs="Arial"/>
          <w:szCs w:val="22"/>
        </w:rPr>
      </w:pPr>
      <w:proofErr w:type="gramStart"/>
      <w:r w:rsidRPr="005A71E5">
        <w:rPr>
          <w:rFonts w:cs="Arial"/>
          <w:szCs w:val="22"/>
        </w:rPr>
        <w:t xml:space="preserve">Adresa:   </w:t>
      </w:r>
      <w:proofErr w:type="gramEnd"/>
      <w:r w:rsidRPr="005A71E5">
        <w:rPr>
          <w:rFonts w:cs="Arial"/>
          <w:szCs w:val="22"/>
        </w:rPr>
        <w:t xml:space="preserve">            </w:t>
      </w:r>
      <w:proofErr w:type="spellStart"/>
      <w:r w:rsidRPr="00136701">
        <w:rPr>
          <w:rFonts w:cs="Arial"/>
          <w:b/>
          <w:szCs w:val="22"/>
          <w:lang w:val="en-US"/>
        </w:rPr>
        <w:t>Hroznová</w:t>
      </w:r>
      <w:proofErr w:type="spellEnd"/>
      <w:r w:rsidRPr="00136701">
        <w:rPr>
          <w:rFonts w:cs="Arial"/>
          <w:b/>
          <w:szCs w:val="22"/>
          <w:lang w:val="en-US"/>
        </w:rPr>
        <w:t xml:space="preserve"> 17, 603 00 Brno</w:t>
      </w:r>
    </w:p>
    <w:p w14:paraId="0C3C92A7" w14:textId="77777777" w:rsidR="00894D16" w:rsidRPr="005A71E5" w:rsidRDefault="00894D16" w:rsidP="00894D16">
      <w:pPr>
        <w:ind w:right="566"/>
        <w:jc w:val="both"/>
        <w:rPr>
          <w:rFonts w:cs="Arial"/>
          <w:szCs w:val="22"/>
        </w:rPr>
      </w:pPr>
      <w:proofErr w:type="gramStart"/>
      <w:r w:rsidRPr="005A71E5">
        <w:rPr>
          <w:rFonts w:cs="Arial"/>
          <w:szCs w:val="22"/>
        </w:rPr>
        <w:t xml:space="preserve">Zastoupený:   </w:t>
      </w:r>
      <w:proofErr w:type="gramEnd"/>
      <w:r w:rsidRPr="005A71E5">
        <w:rPr>
          <w:rFonts w:cs="Arial"/>
          <w:szCs w:val="22"/>
        </w:rPr>
        <w:t xml:space="preserve">     </w:t>
      </w:r>
      <w:r w:rsidRPr="00136701">
        <w:rPr>
          <w:rFonts w:cs="Arial"/>
          <w:b/>
          <w:szCs w:val="22"/>
          <w:lang w:val="en-US"/>
        </w:rPr>
        <w:t xml:space="preserve">Ing. </w:t>
      </w:r>
      <w:proofErr w:type="spellStart"/>
      <w:r w:rsidRPr="00136701">
        <w:rPr>
          <w:rFonts w:cs="Arial"/>
          <w:b/>
          <w:szCs w:val="22"/>
          <w:lang w:val="en-US"/>
        </w:rPr>
        <w:t>Renatou</w:t>
      </w:r>
      <w:proofErr w:type="spellEnd"/>
      <w:r w:rsidRPr="00136701">
        <w:rPr>
          <w:rFonts w:cs="Arial"/>
          <w:b/>
          <w:szCs w:val="22"/>
          <w:lang w:val="en-US"/>
        </w:rPr>
        <w:t xml:space="preserve"> </w:t>
      </w:r>
      <w:proofErr w:type="spellStart"/>
      <w:r w:rsidRPr="00136701">
        <w:rPr>
          <w:rFonts w:cs="Arial"/>
          <w:b/>
          <w:szCs w:val="22"/>
          <w:lang w:val="en-US"/>
        </w:rPr>
        <w:t>Číhalovou</w:t>
      </w:r>
      <w:proofErr w:type="spellEnd"/>
      <w:r w:rsidRPr="00136701">
        <w:rPr>
          <w:rFonts w:cs="Arial"/>
          <w:b/>
          <w:szCs w:val="22"/>
          <w:lang w:val="en-US"/>
        </w:rPr>
        <w:t xml:space="preserve">, </w:t>
      </w:r>
      <w:proofErr w:type="spellStart"/>
      <w:r w:rsidRPr="00136701">
        <w:rPr>
          <w:rFonts w:cs="Arial"/>
          <w:b/>
          <w:szCs w:val="22"/>
          <w:lang w:val="en-US"/>
        </w:rPr>
        <w:t>ředitelkou</w:t>
      </w:r>
      <w:proofErr w:type="spellEnd"/>
      <w:r w:rsidRPr="00136701">
        <w:rPr>
          <w:rFonts w:cs="Arial"/>
          <w:b/>
          <w:szCs w:val="22"/>
          <w:lang w:val="en-US"/>
        </w:rPr>
        <w:t xml:space="preserve"> KPÚ pro JMK</w:t>
      </w:r>
    </w:p>
    <w:p w14:paraId="22AF64EA"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3DBF254C" w14:textId="3A461F5E" w:rsidR="004D687E" w:rsidRPr="001C16F7" w:rsidRDefault="004D687E" w:rsidP="004D687E">
      <w:pPr>
        <w:ind w:right="70"/>
        <w:jc w:val="center"/>
        <w:rPr>
          <w:rFonts w:cs="Arial"/>
          <w:b/>
          <w:szCs w:val="22"/>
        </w:rPr>
      </w:pPr>
      <w:r w:rsidRPr="001C16F7">
        <w:rPr>
          <w:rFonts w:cs="Arial"/>
          <w:b/>
          <w:szCs w:val="22"/>
        </w:rPr>
        <w:t xml:space="preserve">z m o c ň u j e    </w:t>
      </w:r>
    </w:p>
    <w:p w14:paraId="6906A89A" w14:textId="77777777" w:rsidR="004D687E" w:rsidRPr="001C16F7" w:rsidRDefault="004D687E" w:rsidP="004D687E">
      <w:pPr>
        <w:ind w:right="70"/>
        <w:jc w:val="both"/>
        <w:rPr>
          <w:rFonts w:cs="Arial"/>
          <w:b/>
          <w:szCs w:val="22"/>
        </w:rPr>
      </w:pPr>
    </w:p>
    <w:p w14:paraId="3F7F0D89" w14:textId="77777777" w:rsidR="004D687E" w:rsidRPr="001C16F7" w:rsidRDefault="004D687E" w:rsidP="004D687E">
      <w:pPr>
        <w:jc w:val="both"/>
        <w:rPr>
          <w:rFonts w:cs="Arial"/>
          <w:szCs w:val="22"/>
        </w:rPr>
      </w:pPr>
    </w:p>
    <w:p w14:paraId="083728B3"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47210C08"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59D760CD" w14:textId="77777777" w:rsidR="004D687E" w:rsidRPr="001C16F7" w:rsidRDefault="004D687E" w:rsidP="004D687E">
      <w:pPr>
        <w:jc w:val="both"/>
        <w:rPr>
          <w:rFonts w:cs="Arial"/>
          <w:szCs w:val="22"/>
        </w:rPr>
      </w:pPr>
      <w:r w:rsidRPr="001C16F7">
        <w:rPr>
          <w:rFonts w:cs="Arial"/>
          <w:szCs w:val="22"/>
          <w:highlight w:val="yellow"/>
        </w:rPr>
        <w:t>IČO:</w:t>
      </w:r>
    </w:p>
    <w:p w14:paraId="36A986C5" w14:textId="77777777" w:rsidR="004D687E" w:rsidRPr="001C16F7" w:rsidRDefault="004D687E" w:rsidP="004D687E">
      <w:pPr>
        <w:jc w:val="both"/>
        <w:rPr>
          <w:rFonts w:cs="Arial"/>
          <w:szCs w:val="22"/>
        </w:rPr>
      </w:pPr>
    </w:p>
    <w:p w14:paraId="20A3F56E" w14:textId="77777777" w:rsidR="004D687E" w:rsidRPr="001C16F7" w:rsidRDefault="004D687E" w:rsidP="004D687E">
      <w:pPr>
        <w:jc w:val="both"/>
        <w:rPr>
          <w:rFonts w:cs="Arial"/>
          <w:szCs w:val="22"/>
        </w:rPr>
      </w:pPr>
      <w:r w:rsidRPr="001C16F7">
        <w:rPr>
          <w:rFonts w:cs="Arial"/>
          <w:szCs w:val="22"/>
        </w:rPr>
        <w:t>nebo</w:t>
      </w:r>
    </w:p>
    <w:p w14:paraId="4D0B49D6" w14:textId="77777777" w:rsidR="004D687E" w:rsidRPr="001C16F7" w:rsidRDefault="004D687E" w:rsidP="004D687E">
      <w:pPr>
        <w:jc w:val="both"/>
        <w:rPr>
          <w:rFonts w:cs="Arial"/>
          <w:szCs w:val="22"/>
        </w:rPr>
      </w:pPr>
    </w:p>
    <w:p w14:paraId="451C7E85"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712E7DBE"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1F9AE287" w14:textId="77777777" w:rsidR="004D687E" w:rsidRPr="001C16F7" w:rsidRDefault="004D687E" w:rsidP="004D687E">
      <w:pPr>
        <w:ind w:right="70"/>
        <w:jc w:val="both"/>
        <w:rPr>
          <w:rFonts w:cs="Arial"/>
          <w:szCs w:val="22"/>
        </w:rPr>
      </w:pPr>
      <w:r w:rsidRPr="001C16F7">
        <w:rPr>
          <w:rFonts w:cs="Arial"/>
          <w:szCs w:val="22"/>
        </w:rPr>
        <w:t xml:space="preserve">IČO             :  </w:t>
      </w:r>
      <w:r w:rsidRPr="001C16F7">
        <w:rPr>
          <w:rFonts w:cs="Arial"/>
          <w:b/>
          <w:szCs w:val="22"/>
          <w:highlight w:val="yellow"/>
        </w:rPr>
        <w:t>[DOPLNIT]</w:t>
      </w:r>
    </w:p>
    <w:p w14:paraId="13F11C4E"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23D785D9" w14:textId="77777777" w:rsidR="004D687E" w:rsidRPr="001C16F7" w:rsidRDefault="004D687E" w:rsidP="004D687E">
      <w:pPr>
        <w:ind w:right="70"/>
        <w:jc w:val="both"/>
        <w:rPr>
          <w:rFonts w:cs="Arial"/>
          <w:szCs w:val="22"/>
        </w:rPr>
      </w:pPr>
    </w:p>
    <w:p w14:paraId="1E36A170" w14:textId="77777777" w:rsidR="004D687E" w:rsidRPr="001C16F7" w:rsidRDefault="004D687E" w:rsidP="004D687E">
      <w:pPr>
        <w:ind w:right="70"/>
        <w:jc w:val="both"/>
        <w:rPr>
          <w:rFonts w:cs="Arial"/>
          <w:szCs w:val="22"/>
        </w:rPr>
      </w:pPr>
      <w:r w:rsidRPr="001C16F7">
        <w:rPr>
          <w:rFonts w:cs="Arial"/>
          <w:szCs w:val="22"/>
        </w:rPr>
        <w:t xml:space="preserve">  </w:t>
      </w:r>
    </w:p>
    <w:p w14:paraId="30DC03BB" w14:textId="6D32B89E"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w:t>
      </w:r>
      <w:r w:rsidR="00E24C64" w:rsidRPr="007D0328">
        <w:rPr>
          <w:rFonts w:cs="Arial"/>
          <w:szCs w:val="22"/>
        </w:rPr>
        <w:t>příslušných</w:t>
      </w:r>
      <w:r w:rsidR="00E24C64">
        <w:rPr>
          <w:rFonts w:cs="Arial"/>
          <w:szCs w:val="22"/>
        </w:rPr>
        <w:t xml:space="preserve"> </w:t>
      </w:r>
      <w:r w:rsidRPr="001C16F7">
        <w:rPr>
          <w:rFonts w:cs="Arial"/>
          <w:szCs w:val="22"/>
        </w:rPr>
        <w:t xml:space="preserve">povolení stavebního úřadu na </w:t>
      </w:r>
      <w:r w:rsidRPr="007D0328">
        <w:rPr>
          <w:rFonts w:cs="Arial"/>
          <w:szCs w:val="22"/>
        </w:rPr>
        <w:t>stavbu (</w:t>
      </w:r>
      <w:proofErr w:type="spellStart"/>
      <w:r w:rsidR="007D0328" w:rsidRPr="007D0328">
        <w:rPr>
          <w:rFonts w:cs="Arial"/>
          <w:bCs/>
          <w:szCs w:val="22"/>
          <w:lang w:val="en-US"/>
        </w:rPr>
        <w:t>Suchá</w:t>
      </w:r>
      <w:proofErr w:type="spellEnd"/>
      <w:r w:rsidR="007D0328" w:rsidRPr="007D0328">
        <w:rPr>
          <w:rFonts w:cs="Arial"/>
          <w:bCs/>
          <w:szCs w:val="22"/>
          <w:lang w:val="en-US"/>
        </w:rPr>
        <w:t xml:space="preserve"> </w:t>
      </w:r>
      <w:proofErr w:type="spellStart"/>
      <w:r w:rsidR="007D0328" w:rsidRPr="007D0328">
        <w:rPr>
          <w:rFonts w:cs="Arial"/>
          <w:bCs/>
          <w:szCs w:val="22"/>
          <w:lang w:val="en-US"/>
        </w:rPr>
        <w:t>retenční</w:t>
      </w:r>
      <w:proofErr w:type="spellEnd"/>
      <w:r w:rsidR="007D0328" w:rsidRPr="007D0328">
        <w:rPr>
          <w:rFonts w:cs="Arial"/>
          <w:bCs/>
          <w:szCs w:val="22"/>
          <w:lang w:val="en-US"/>
        </w:rPr>
        <w:t xml:space="preserve"> </w:t>
      </w:r>
      <w:proofErr w:type="spellStart"/>
      <w:r w:rsidR="007D0328" w:rsidRPr="007D0328">
        <w:rPr>
          <w:rFonts w:cs="Arial"/>
          <w:bCs/>
          <w:szCs w:val="22"/>
          <w:lang w:val="en-US"/>
        </w:rPr>
        <w:t>nádrž</w:t>
      </w:r>
      <w:proofErr w:type="spellEnd"/>
      <w:r w:rsidR="007D0328" w:rsidRPr="007D0328">
        <w:rPr>
          <w:rFonts w:cs="Arial"/>
          <w:bCs/>
          <w:szCs w:val="22"/>
          <w:lang w:val="en-US"/>
        </w:rPr>
        <w:t xml:space="preserve"> N3, PC HC2A-R a HC2B-R, </w:t>
      </w:r>
      <w:proofErr w:type="spellStart"/>
      <w:r w:rsidR="007D0328" w:rsidRPr="007D0328">
        <w:rPr>
          <w:rFonts w:cs="Arial"/>
          <w:bCs/>
          <w:szCs w:val="22"/>
          <w:lang w:val="en-US"/>
        </w:rPr>
        <w:t>rigol</w:t>
      </w:r>
      <w:proofErr w:type="spellEnd"/>
      <w:r w:rsidR="007D0328" w:rsidRPr="007D0328">
        <w:rPr>
          <w:rFonts w:cs="Arial"/>
          <w:bCs/>
          <w:szCs w:val="22"/>
          <w:lang w:val="en-US"/>
        </w:rPr>
        <w:t xml:space="preserve"> RG1 a </w:t>
      </w:r>
      <w:proofErr w:type="spellStart"/>
      <w:r w:rsidR="007D0328" w:rsidRPr="007D0328">
        <w:rPr>
          <w:rFonts w:cs="Arial"/>
          <w:bCs/>
          <w:szCs w:val="22"/>
          <w:lang w:val="en-US"/>
        </w:rPr>
        <w:t>interakční</w:t>
      </w:r>
      <w:proofErr w:type="spellEnd"/>
      <w:r w:rsidR="007D0328" w:rsidRPr="007D0328">
        <w:rPr>
          <w:rFonts w:cs="Arial"/>
          <w:bCs/>
          <w:szCs w:val="22"/>
          <w:lang w:val="en-US"/>
        </w:rPr>
        <w:t xml:space="preserve"> </w:t>
      </w:r>
      <w:proofErr w:type="spellStart"/>
      <w:r w:rsidR="007D0328" w:rsidRPr="007D0328">
        <w:rPr>
          <w:rFonts w:cs="Arial"/>
          <w:bCs/>
          <w:szCs w:val="22"/>
          <w:lang w:val="en-US"/>
        </w:rPr>
        <w:t>prvek</w:t>
      </w:r>
      <w:proofErr w:type="spellEnd"/>
      <w:r w:rsidR="007D0328" w:rsidRPr="007D0328">
        <w:rPr>
          <w:rFonts w:cs="Arial"/>
          <w:bCs/>
          <w:szCs w:val="22"/>
          <w:lang w:val="en-US"/>
        </w:rPr>
        <w:t xml:space="preserve"> IP16 v </w:t>
      </w:r>
      <w:proofErr w:type="spellStart"/>
      <w:r w:rsidR="007D0328" w:rsidRPr="007D0328">
        <w:rPr>
          <w:rFonts w:cs="Arial"/>
          <w:bCs/>
          <w:szCs w:val="22"/>
          <w:lang w:val="en-US"/>
        </w:rPr>
        <w:t>k.ú</w:t>
      </w:r>
      <w:proofErr w:type="spellEnd"/>
      <w:r w:rsidR="007D0328" w:rsidRPr="007D0328">
        <w:rPr>
          <w:rFonts w:cs="Arial"/>
          <w:bCs/>
          <w:szCs w:val="22"/>
          <w:lang w:val="en-US"/>
        </w:rPr>
        <w:t xml:space="preserve">. </w:t>
      </w:r>
      <w:proofErr w:type="spellStart"/>
      <w:r w:rsidR="007D0328" w:rsidRPr="007D0328">
        <w:rPr>
          <w:rFonts w:cs="Arial"/>
          <w:bCs/>
          <w:szCs w:val="22"/>
          <w:lang w:val="en-US"/>
        </w:rPr>
        <w:t>Babolky</w:t>
      </w:r>
      <w:proofErr w:type="spellEnd"/>
      <w:r w:rsidRPr="007D0328">
        <w:rPr>
          <w:rFonts w:cs="Arial"/>
          <w:szCs w:val="22"/>
        </w:rPr>
        <w:t>) dle</w:t>
      </w:r>
      <w:r w:rsidRPr="001C16F7">
        <w:rPr>
          <w:rFonts w:cs="Arial"/>
          <w:szCs w:val="22"/>
        </w:rPr>
        <w:t xml:space="preserv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0387DFB3" w14:textId="77777777" w:rsidR="004D687E" w:rsidRPr="001C16F7" w:rsidRDefault="004D687E" w:rsidP="004D687E">
      <w:pPr>
        <w:ind w:right="70"/>
        <w:jc w:val="both"/>
        <w:rPr>
          <w:rFonts w:cs="Arial"/>
          <w:szCs w:val="22"/>
        </w:rPr>
      </w:pPr>
    </w:p>
    <w:p w14:paraId="0E9D8370" w14:textId="2F2E3696"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4BC81603" w14:textId="77777777" w:rsidR="004D687E" w:rsidRPr="001C16F7" w:rsidRDefault="004D687E" w:rsidP="004D687E">
      <w:pPr>
        <w:ind w:right="70"/>
        <w:jc w:val="both"/>
        <w:rPr>
          <w:rFonts w:cs="Arial"/>
          <w:i/>
          <w:szCs w:val="22"/>
        </w:rPr>
      </w:pPr>
    </w:p>
    <w:p w14:paraId="56013F04" w14:textId="7B0ED32E"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08DB52B3"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1005320"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stavebního  úřadu </w:t>
      </w:r>
    </w:p>
    <w:p w14:paraId="6481D202"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63627955" w14:textId="637598B3"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53D58D37" w14:textId="77777777" w:rsidR="004D687E" w:rsidRPr="001C16F7" w:rsidRDefault="004D687E" w:rsidP="004D687E">
      <w:pPr>
        <w:ind w:right="70"/>
        <w:jc w:val="both"/>
        <w:rPr>
          <w:rFonts w:cs="Arial"/>
          <w:szCs w:val="22"/>
        </w:rPr>
      </w:pPr>
    </w:p>
    <w:p w14:paraId="429760EE" w14:textId="77777777" w:rsidR="004D687E" w:rsidRPr="001C16F7" w:rsidRDefault="004D687E" w:rsidP="004D687E">
      <w:pPr>
        <w:ind w:right="70"/>
        <w:jc w:val="both"/>
        <w:rPr>
          <w:rFonts w:cs="Arial"/>
          <w:szCs w:val="22"/>
        </w:rPr>
      </w:pPr>
    </w:p>
    <w:p w14:paraId="446E5E28" w14:textId="4C6482D5"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94" w:name="_Hlk19542743"/>
      <w:r w:rsidRPr="001C16F7">
        <w:rPr>
          <w:rFonts w:cs="Arial"/>
          <w:szCs w:val="22"/>
        </w:rPr>
        <w:t>;</w:t>
      </w:r>
      <w:bookmarkEnd w:id="94"/>
      <w:r w:rsidRPr="001C16F7">
        <w:rPr>
          <w:rFonts w:cs="Arial"/>
          <w:szCs w:val="22"/>
        </w:rPr>
        <w:t xml:space="preserve"> je vyhotovena ve třech stejnopisech, z nichž jeden je založen u zmocnitele.</w:t>
      </w:r>
    </w:p>
    <w:p w14:paraId="591EFA3F" w14:textId="77777777" w:rsidR="004D687E" w:rsidRPr="001C16F7" w:rsidRDefault="004D687E" w:rsidP="004D687E">
      <w:pPr>
        <w:ind w:right="70"/>
        <w:jc w:val="both"/>
        <w:rPr>
          <w:rFonts w:cs="Arial"/>
          <w:szCs w:val="22"/>
        </w:rPr>
      </w:pPr>
    </w:p>
    <w:p w14:paraId="14733B4D" w14:textId="77777777" w:rsidR="004D687E" w:rsidRPr="001C16F7" w:rsidRDefault="004D687E" w:rsidP="004D687E">
      <w:pPr>
        <w:ind w:right="70"/>
        <w:jc w:val="both"/>
        <w:rPr>
          <w:rFonts w:cs="Arial"/>
          <w:szCs w:val="22"/>
        </w:rPr>
      </w:pPr>
    </w:p>
    <w:p w14:paraId="23B6A87B"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316A304E" w14:textId="77777777" w:rsidR="004D687E" w:rsidRPr="001C16F7" w:rsidRDefault="004D687E" w:rsidP="004D687E">
      <w:pPr>
        <w:ind w:right="70"/>
        <w:jc w:val="both"/>
        <w:rPr>
          <w:rFonts w:cs="Arial"/>
          <w:szCs w:val="22"/>
        </w:rPr>
      </w:pPr>
    </w:p>
    <w:p w14:paraId="51CBEDF6" w14:textId="77777777" w:rsidR="004D687E" w:rsidRPr="001C16F7" w:rsidRDefault="004D687E" w:rsidP="004D687E">
      <w:pPr>
        <w:ind w:right="70"/>
        <w:jc w:val="both"/>
        <w:rPr>
          <w:rFonts w:cs="Arial"/>
          <w:szCs w:val="22"/>
        </w:rPr>
      </w:pPr>
    </w:p>
    <w:p w14:paraId="0DF87149" w14:textId="77777777" w:rsidR="00894D16" w:rsidRPr="005A71E5" w:rsidRDefault="00894D16" w:rsidP="00894D16">
      <w:pPr>
        <w:ind w:left="2124" w:firstLine="708"/>
        <w:jc w:val="both"/>
        <w:rPr>
          <w:rFonts w:cs="Arial"/>
          <w:szCs w:val="22"/>
        </w:rPr>
      </w:pPr>
      <w:r w:rsidRPr="005A71E5">
        <w:rPr>
          <w:rFonts w:cs="Arial"/>
          <w:szCs w:val="22"/>
        </w:rPr>
        <w:t>…………………………………………………..</w:t>
      </w:r>
    </w:p>
    <w:p w14:paraId="0F1EB784" w14:textId="77777777" w:rsidR="00894D16" w:rsidRDefault="00894D16" w:rsidP="00894D16">
      <w:pPr>
        <w:ind w:left="3540"/>
        <w:jc w:val="both"/>
        <w:rPr>
          <w:rFonts w:cs="Arial"/>
          <w:i/>
          <w:szCs w:val="22"/>
        </w:rPr>
      </w:pPr>
      <w:r w:rsidRPr="005A71E5">
        <w:rPr>
          <w:rFonts w:cs="Arial"/>
          <w:szCs w:val="22"/>
        </w:rPr>
        <w:t xml:space="preserve">   </w:t>
      </w:r>
      <w:r>
        <w:rPr>
          <w:rFonts w:cs="Arial"/>
          <w:i/>
          <w:szCs w:val="22"/>
        </w:rPr>
        <w:t>Ing. Renata Číhalová</w:t>
      </w:r>
    </w:p>
    <w:p w14:paraId="28730D0F" w14:textId="77777777" w:rsidR="00894D16" w:rsidRDefault="00894D16" w:rsidP="00894D16">
      <w:pPr>
        <w:ind w:left="3540"/>
        <w:jc w:val="both"/>
        <w:rPr>
          <w:rFonts w:cs="Arial"/>
          <w:i/>
          <w:szCs w:val="22"/>
        </w:rPr>
      </w:pPr>
      <w:r>
        <w:rPr>
          <w:rFonts w:cs="Arial"/>
          <w:i/>
          <w:szCs w:val="22"/>
        </w:rPr>
        <w:t>ředitelka Krajského pozemkového úřadu</w:t>
      </w:r>
    </w:p>
    <w:p w14:paraId="60C8C493" w14:textId="77777777" w:rsidR="00894D16" w:rsidRPr="005A71E5" w:rsidRDefault="00894D16" w:rsidP="00894D16">
      <w:pPr>
        <w:ind w:left="3540"/>
        <w:jc w:val="both"/>
        <w:rPr>
          <w:rFonts w:cs="Arial"/>
          <w:i/>
          <w:szCs w:val="22"/>
        </w:rPr>
      </w:pPr>
      <w:r>
        <w:rPr>
          <w:rFonts w:cs="Arial"/>
          <w:i/>
          <w:szCs w:val="22"/>
        </w:rPr>
        <w:t>pro Jihomoravský kraj</w:t>
      </w:r>
    </w:p>
    <w:p w14:paraId="553A875D" w14:textId="77777777" w:rsidR="004D687E" w:rsidRPr="00A2166E" w:rsidRDefault="004D687E" w:rsidP="004D687E">
      <w:pPr>
        <w:pStyle w:val="Zkladntext31"/>
        <w:rPr>
          <w:rFonts w:ascii="Arial" w:hAnsi="Arial" w:cs="Arial"/>
          <w:sz w:val="20"/>
        </w:rPr>
      </w:pPr>
    </w:p>
    <w:p w14:paraId="4167E2CA"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497425BD" w14:textId="77777777" w:rsidR="004D687E" w:rsidRPr="00175701" w:rsidRDefault="004D687E" w:rsidP="004D687E">
      <w:pPr>
        <w:widowControl w:val="0"/>
        <w:suppressAutoHyphens/>
        <w:spacing w:after="0" w:line="276" w:lineRule="auto"/>
        <w:ind w:left="3600"/>
        <w:jc w:val="both"/>
        <w:rPr>
          <w:rFonts w:cs="Arial"/>
          <w:szCs w:val="22"/>
        </w:rPr>
      </w:pPr>
    </w:p>
    <w:p w14:paraId="5A44AC27" w14:textId="03740042" w:rsidR="004D687E" w:rsidRDefault="004D687E" w:rsidP="00500D7A">
      <w:pPr>
        <w:widowControl w:val="0"/>
        <w:suppressAutoHyphens/>
        <w:spacing w:before="120" w:line="276" w:lineRule="auto"/>
        <w:rPr>
          <w:rFonts w:eastAsia="Lucida Sans Unicode" w:cs="Arial"/>
          <w:bCs/>
          <w:szCs w:val="22"/>
        </w:rPr>
      </w:pPr>
    </w:p>
    <w:p w14:paraId="143A8519" w14:textId="77777777" w:rsidR="004D687E" w:rsidRPr="00034E51" w:rsidRDefault="004D687E" w:rsidP="00500D7A">
      <w:pPr>
        <w:widowControl w:val="0"/>
        <w:suppressAutoHyphens/>
        <w:spacing w:before="120" w:line="276" w:lineRule="auto"/>
        <w:rPr>
          <w:rFonts w:cs="Arial"/>
          <w:szCs w:val="22"/>
        </w:rPr>
      </w:pPr>
    </w:p>
    <w:sectPr w:rsidR="004D687E" w:rsidRPr="00034E51">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A852D" w14:textId="77777777" w:rsidR="003B224B" w:rsidRDefault="003B224B">
      <w:r>
        <w:separator/>
      </w:r>
    </w:p>
  </w:endnote>
  <w:endnote w:type="continuationSeparator" w:id="0">
    <w:p w14:paraId="2E6C9245" w14:textId="77777777" w:rsidR="003B224B" w:rsidRDefault="003B224B">
      <w:r>
        <w:continuationSeparator/>
      </w:r>
    </w:p>
  </w:endnote>
  <w:endnote w:type="continuationNotice" w:id="1">
    <w:p w14:paraId="6CD0276F" w14:textId="77777777" w:rsidR="003B224B" w:rsidRDefault="003B224B"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6AF79" w14:textId="77777777" w:rsidR="003B224B" w:rsidRDefault="003B22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3B224B" w:rsidRDefault="003B22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31A79" w14:textId="68B84B33" w:rsidR="003B224B" w:rsidRDefault="003B22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3B224B" w:rsidRDefault="003B224B">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2C379" w14:textId="78A38396" w:rsidR="003B224B" w:rsidRDefault="003B224B"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A964F" w14:textId="77777777" w:rsidR="003B224B" w:rsidRDefault="003B224B">
      <w:r>
        <w:separator/>
      </w:r>
    </w:p>
  </w:footnote>
  <w:footnote w:type="continuationSeparator" w:id="0">
    <w:p w14:paraId="47A39D7E" w14:textId="77777777" w:rsidR="003B224B" w:rsidRDefault="003B224B">
      <w:r>
        <w:continuationSeparator/>
      </w:r>
    </w:p>
  </w:footnote>
  <w:footnote w:type="continuationNotice" w:id="1">
    <w:p w14:paraId="579BDA6A" w14:textId="77777777" w:rsidR="003B224B" w:rsidRDefault="003B224B"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E3612" w14:textId="31D91A24" w:rsidR="003B224B" w:rsidRPr="0015467D" w:rsidRDefault="003B224B">
    <w:pPr>
      <w:pStyle w:val="Zhlav"/>
      <w:rPr>
        <w:sz w:val="16"/>
        <w:szCs w:val="16"/>
      </w:rPr>
    </w:pPr>
    <w:r>
      <w:t xml:space="preserve">                                                                                    </w:t>
    </w:r>
    <w:r w:rsidRPr="0015467D">
      <w:rPr>
        <w:sz w:val="16"/>
        <w:szCs w:val="16"/>
      </w:rPr>
      <w:t>Číslo smlouvy objednatele:</w:t>
    </w:r>
  </w:p>
  <w:p w14:paraId="2F527CC6" w14:textId="23EDC10A" w:rsidR="003B224B" w:rsidRPr="00B16ADC" w:rsidRDefault="003B224B">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3B224B" w:rsidRPr="0047679A" w:rsidRDefault="003B224B">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436" w:hanging="360"/>
      </w:pPr>
      <w:rPr>
        <w:rFonts w:ascii="Wingdings" w:hAnsi="Wingdings" w:hint="default"/>
      </w:rPr>
    </w:lvl>
    <w:lvl w:ilvl="1" w:tplc="04050003">
      <w:start w:val="1"/>
      <w:numFmt w:val="bullet"/>
      <w:lvlText w:val="o"/>
      <w:lvlJc w:val="left"/>
      <w:pPr>
        <w:ind w:left="1156" w:hanging="360"/>
      </w:pPr>
      <w:rPr>
        <w:rFonts w:ascii="Courier New" w:hAnsi="Courier New" w:cs="Courier New" w:hint="default"/>
      </w:rPr>
    </w:lvl>
    <w:lvl w:ilvl="2" w:tplc="04050005">
      <w:start w:val="1"/>
      <w:numFmt w:val="bullet"/>
      <w:lvlText w:val=""/>
      <w:lvlJc w:val="left"/>
      <w:pPr>
        <w:ind w:left="1876" w:hanging="360"/>
      </w:pPr>
      <w:rPr>
        <w:rFonts w:ascii="Wingdings" w:hAnsi="Wingdings" w:hint="default"/>
      </w:rPr>
    </w:lvl>
    <w:lvl w:ilvl="3" w:tplc="04050001">
      <w:start w:val="1"/>
      <w:numFmt w:val="bullet"/>
      <w:lvlText w:val=""/>
      <w:lvlJc w:val="left"/>
      <w:pPr>
        <w:ind w:left="2596" w:hanging="360"/>
      </w:pPr>
      <w:rPr>
        <w:rFonts w:ascii="Symbol" w:hAnsi="Symbol" w:hint="default"/>
      </w:rPr>
    </w:lvl>
    <w:lvl w:ilvl="4" w:tplc="04050003">
      <w:start w:val="1"/>
      <w:numFmt w:val="bullet"/>
      <w:lvlText w:val="o"/>
      <w:lvlJc w:val="left"/>
      <w:pPr>
        <w:ind w:left="3316" w:hanging="360"/>
      </w:pPr>
      <w:rPr>
        <w:rFonts w:ascii="Courier New" w:hAnsi="Courier New" w:cs="Courier New" w:hint="default"/>
      </w:rPr>
    </w:lvl>
    <w:lvl w:ilvl="5" w:tplc="04050005">
      <w:start w:val="1"/>
      <w:numFmt w:val="bullet"/>
      <w:lvlText w:val=""/>
      <w:lvlJc w:val="left"/>
      <w:pPr>
        <w:ind w:left="4036" w:hanging="360"/>
      </w:pPr>
      <w:rPr>
        <w:rFonts w:ascii="Wingdings" w:hAnsi="Wingdings" w:hint="default"/>
      </w:rPr>
    </w:lvl>
    <w:lvl w:ilvl="6" w:tplc="04050001">
      <w:start w:val="1"/>
      <w:numFmt w:val="bullet"/>
      <w:lvlText w:val=""/>
      <w:lvlJc w:val="left"/>
      <w:pPr>
        <w:ind w:left="4756" w:hanging="360"/>
      </w:pPr>
      <w:rPr>
        <w:rFonts w:ascii="Symbol" w:hAnsi="Symbol" w:hint="default"/>
      </w:rPr>
    </w:lvl>
    <w:lvl w:ilvl="7" w:tplc="04050003">
      <w:start w:val="1"/>
      <w:numFmt w:val="bullet"/>
      <w:lvlText w:val="o"/>
      <w:lvlJc w:val="left"/>
      <w:pPr>
        <w:ind w:left="5476" w:hanging="360"/>
      </w:pPr>
      <w:rPr>
        <w:rFonts w:ascii="Courier New" w:hAnsi="Courier New" w:cs="Courier New" w:hint="default"/>
      </w:rPr>
    </w:lvl>
    <w:lvl w:ilvl="8" w:tplc="04050005">
      <w:start w:val="1"/>
      <w:numFmt w:val="bullet"/>
      <w:lvlText w:val=""/>
      <w:lvlJc w:val="left"/>
      <w:pPr>
        <w:ind w:left="6196" w:hanging="360"/>
      </w:pPr>
      <w:rPr>
        <w:rFonts w:ascii="Wingdings" w:hAnsi="Wingdings" w:hint="default"/>
      </w:rPr>
    </w:lvl>
  </w:abstractNum>
  <w:abstractNum w:abstractNumId="2"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3CAACEE0"/>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8"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9"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AAD62FA"/>
    <w:multiLevelType w:val="multilevel"/>
    <w:tmpl w:val="28F6D16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64E27BA4"/>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8"/>
  </w:num>
  <w:num w:numId="2">
    <w:abstractNumId w:val="5"/>
  </w:num>
  <w:num w:numId="3">
    <w:abstractNumId w:val="3"/>
  </w:num>
  <w:num w:numId="4">
    <w:abstractNumId w:val="11"/>
  </w:num>
  <w:num w:numId="5">
    <w:abstractNumId w:val="9"/>
  </w:num>
  <w:num w:numId="6">
    <w:abstractNumId w:val="4"/>
  </w:num>
  <w:num w:numId="7">
    <w:abstractNumId w:val="2"/>
  </w:num>
  <w:num w:numId="8">
    <w:abstractNumId w:val="13"/>
  </w:num>
  <w:num w:numId="9">
    <w:abstractNumId w:val="0"/>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lvlOverride w:ilvl="2"/>
    <w:lvlOverride w:ilvl="3"/>
    <w:lvlOverride w:ilvl="4"/>
    <w:lvlOverride w:ilvl="5"/>
    <w:lvlOverride w:ilvl="6"/>
    <w:lvlOverride w:ilvl="7"/>
    <w:lvlOverride w:ilvl="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uchtíčková Lucie Ing.">
    <w15:presenceInfo w15:providerId="AD" w15:userId="S::l.kuchtickova@spucr.cz::030f3ba4-b560-48f9-a6c2-335e8cbdc46b"/>
  </w15:person>
  <w15:person w15:author="Bílek Robert Mgr.">
    <w15:presenceInfo w15:providerId="AD" w15:userId="S::r.bilek1@spucr.cz::a12f1051-574e-4317-b3c8-0b7952c22ef3"/>
  </w15:person>
  <w15:person w15:author="Hebelková Zdenka Ing.">
    <w15:presenceInfo w15:providerId="AD" w15:userId="S::z.hebelkova@spucr.cz::96edfae2-48db-42e3-b51c-7cc3c915d6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8"/>
  <w:hyphenationZone w:val="425"/>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25F"/>
    <w:rsid w:val="00013CC8"/>
    <w:rsid w:val="0001608E"/>
    <w:rsid w:val="0001769A"/>
    <w:rsid w:val="000203F2"/>
    <w:rsid w:val="000205F0"/>
    <w:rsid w:val="00024114"/>
    <w:rsid w:val="00025402"/>
    <w:rsid w:val="000318B7"/>
    <w:rsid w:val="00034E51"/>
    <w:rsid w:val="00035F68"/>
    <w:rsid w:val="00036D68"/>
    <w:rsid w:val="00037752"/>
    <w:rsid w:val="000475F1"/>
    <w:rsid w:val="000524D5"/>
    <w:rsid w:val="00054689"/>
    <w:rsid w:val="0005524A"/>
    <w:rsid w:val="0005626A"/>
    <w:rsid w:val="00056754"/>
    <w:rsid w:val="000612AA"/>
    <w:rsid w:val="0006284B"/>
    <w:rsid w:val="000634B8"/>
    <w:rsid w:val="000649A9"/>
    <w:rsid w:val="000651E8"/>
    <w:rsid w:val="0006681A"/>
    <w:rsid w:val="00070319"/>
    <w:rsid w:val="000708A3"/>
    <w:rsid w:val="00070B97"/>
    <w:rsid w:val="0007141B"/>
    <w:rsid w:val="00072E4A"/>
    <w:rsid w:val="00072EF2"/>
    <w:rsid w:val="0007515F"/>
    <w:rsid w:val="000827FC"/>
    <w:rsid w:val="0008462F"/>
    <w:rsid w:val="000917DD"/>
    <w:rsid w:val="0009418C"/>
    <w:rsid w:val="00095603"/>
    <w:rsid w:val="0009761D"/>
    <w:rsid w:val="000A1D70"/>
    <w:rsid w:val="000A3C0D"/>
    <w:rsid w:val="000A3CCC"/>
    <w:rsid w:val="000A50EF"/>
    <w:rsid w:val="000A787C"/>
    <w:rsid w:val="000B2FE7"/>
    <w:rsid w:val="000B713E"/>
    <w:rsid w:val="000B7640"/>
    <w:rsid w:val="000C1A9F"/>
    <w:rsid w:val="000C3B9B"/>
    <w:rsid w:val="000C7CAD"/>
    <w:rsid w:val="000D3CBE"/>
    <w:rsid w:val="000D7484"/>
    <w:rsid w:val="000D7597"/>
    <w:rsid w:val="000D76B6"/>
    <w:rsid w:val="000E6E9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72F"/>
    <w:rsid w:val="00141545"/>
    <w:rsid w:val="0014445C"/>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3AE3"/>
    <w:rsid w:val="001800BB"/>
    <w:rsid w:val="0018278F"/>
    <w:rsid w:val="0019040B"/>
    <w:rsid w:val="001A027C"/>
    <w:rsid w:val="001A3598"/>
    <w:rsid w:val="001A6166"/>
    <w:rsid w:val="001B2DB9"/>
    <w:rsid w:val="001C5A26"/>
    <w:rsid w:val="001C6108"/>
    <w:rsid w:val="001C6858"/>
    <w:rsid w:val="001C77DA"/>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24DC"/>
    <w:rsid w:val="00205F0D"/>
    <w:rsid w:val="002067C5"/>
    <w:rsid w:val="00210EB4"/>
    <w:rsid w:val="0021173D"/>
    <w:rsid w:val="00213ADC"/>
    <w:rsid w:val="002147D8"/>
    <w:rsid w:val="002161FC"/>
    <w:rsid w:val="0022069F"/>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210A"/>
    <w:rsid w:val="00264B9B"/>
    <w:rsid w:val="00267084"/>
    <w:rsid w:val="002742B7"/>
    <w:rsid w:val="00275FDD"/>
    <w:rsid w:val="00277B16"/>
    <w:rsid w:val="002803B4"/>
    <w:rsid w:val="00285FFE"/>
    <w:rsid w:val="002921CB"/>
    <w:rsid w:val="002954A2"/>
    <w:rsid w:val="002954D1"/>
    <w:rsid w:val="002B3C79"/>
    <w:rsid w:val="002C113C"/>
    <w:rsid w:val="002C6FAE"/>
    <w:rsid w:val="002D10A3"/>
    <w:rsid w:val="002D245C"/>
    <w:rsid w:val="002D35D2"/>
    <w:rsid w:val="002D4C3E"/>
    <w:rsid w:val="002D5ABD"/>
    <w:rsid w:val="002D7772"/>
    <w:rsid w:val="002E0D1A"/>
    <w:rsid w:val="002E1AC8"/>
    <w:rsid w:val="002E7E2A"/>
    <w:rsid w:val="002F02E0"/>
    <w:rsid w:val="002F3A87"/>
    <w:rsid w:val="002F6773"/>
    <w:rsid w:val="00304781"/>
    <w:rsid w:val="00306D5E"/>
    <w:rsid w:val="003106B8"/>
    <w:rsid w:val="003142FB"/>
    <w:rsid w:val="00314977"/>
    <w:rsid w:val="00317B95"/>
    <w:rsid w:val="00321E30"/>
    <w:rsid w:val="00323892"/>
    <w:rsid w:val="00325FC3"/>
    <w:rsid w:val="00326B18"/>
    <w:rsid w:val="00327B76"/>
    <w:rsid w:val="00332C92"/>
    <w:rsid w:val="00336FA6"/>
    <w:rsid w:val="003468FB"/>
    <w:rsid w:val="003534A5"/>
    <w:rsid w:val="00355354"/>
    <w:rsid w:val="00357DE0"/>
    <w:rsid w:val="00360D9F"/>
    <w:rsid w:val="003629B9"/>
    <w:rsid w:val="00362FAF"/>
    <w:rsid w:val="003653EF"/>
    <w:rsid w:val="003659C2"/>
    <w:rsid w:val="00370FDB"/>
    <w:rsid w:val="0037281E"/>
    <w:rsid w:val="0037518A"/>
    <w:rsid w:val="00380D9B"/>
    <w:rsid w:val="003823D0"/>
    <w:rsid w:val="00394CD0"/>
    <w:rsid w:val="003A222E"/>
    <w:rsid w:val="003A65CB"/>
    <w:rsid w:val="003B224B"/>
    <w:rsid w:val="003B48C5"/>
    <w:rsid w:val="003B5CE7"/>
    <w:rsid w:val="003B5DCD"/>
    <w:rsid w:val="003B7031"/>
    <w:rsid w:val="003C2212"/>
    <w:rsid w:val="003C2775"/>
    <w:rsid w:val="003C39B0"/>
    <w:rsid w:val="003C4DDC"/>
    <w:rsid w:val="003C6C55"/>
    <w:rsid w:val="003C7DFA"/>
    <w:rsid w:val="003D006E"/>
    <w:rsid w:val="003D4D11"/>
    <w:rsid w:val="003D4E11"/>
    <w:rsid w:val="003D6DA3"/>
    <w:rsid w:val="003E1E1C"/>
    <w:rsid w:val="003E3801"/>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7BA6"/>
    <w:rsid w:val="00443C71"/>
    <w:rsid w:val="00444EEB"/>
    <w:rsid w:val="00453B0F"/>
    <w:rsid w:val="00455978"/>
    <w:rsid w:val="00456216"/>
    <w:rsid w:val="0046000F"/>
    <w:rsid w:val="00461D16"/>
    <w:rsid w:val="00463148"/>
    <w:rsid w:val="00466BB5"/>
    <w:rsid w:val="00467453"/>
    <w:rsid w:val="004723B4"/>
    <w:rsid w:val="004759CC"/>
    <w:rsid w:val="0047679A"/>
    <w:rsid w:val="00476EEB"/>
    <w:rsid w:val="0048288F"/>
    <w:rsid w:val="004861C9"/>
    <w:rsid w:val="00486C72"/>
    <w:rsid w:val="00492F59"/>
    <w:rsid w:val="004932C8"/>
    <w:rsid w:val="00494455"/>
    <w:rsid w:val="004A0A7A"/>
    <w:rsid w:val="004A140C"/>
    <w:rsid w:val="004A3555"/>
    <w:rsid w:val="004A375A"/>
    <w:rsid w:val="004A652C"/>
    <w:rsid w:val="004B0AE8"/>
    <w:rsid w:val="004B1576"/>
    <w:rsid w:val="004B55A3"/>
    <w:rsid w:val="004B56B1"/>
    <w:rsid w:val="004B78E3"/>
    <w:rsid w:val="004C051F"/>
    <w:rsid w:val="004C7607"/>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4BD8"/>
    <w:rsid w:val="00525B01"/>
    <w:rsid w:val="0052721B"/>
    <w:rsid w:val="00527B38"/>
    <w:rsid w:val="00532A42"/>
    <w:rsid w:val="00535C93"/>
    <w:rsid w:val="00536E8C"/>
    <w:rsid w:val="0053780F"/>
    <w:rsid w:val="00546BA7"/>
    <w:rsid w:val="00547B20"/>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62B"/>
    <w:rsid w:val="00661B1A"/>
    <w:rsid w:val="00661CD2"/>
    <w:rsid w:val="00662182"/>
    <w:rsid w:val="00663C13"/>
    <w:rsid w:val="00665990"/>
    <w:rsid w:val="00666E0D"/>
    <w:rsid w:val="00670F32"/>
    <w:rsid w:val="00674E35"/>
    <w:rsid w:val="00687EC8"/>
    <w:rsid w:val="00690BC3"/>
    <w:rsid w:val="00690C9D"/>
    <w:rsid w:val="00692028"/>
    <w:rsid w:val="0069418B"/>
    <w:rsid w:val="006A14DA"/>
    <w:rsid w:val="006A2FB2"/>
    <w:rsid w:val="006A4DDF"/>
    <w:rsid w:val="006A4E33"/>
    <w:rsid w:val="006A70E8"/>
    <w:rsid w:val="006A7309"/>
    <w:rsid w:val="006B0081"/>
    <w:rsid w:val="006B21C5"/>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ECC"/>
    <w:rsid w:val="0070151B"/>
    <w:rsid w:val="00703635"/>
    <w:rsid w:val="0071160B"/>
    <w:rsid w:val="00712A60"/>
    <w:rsid w:val="0071580B"/>
    <w:rsid w:val="00716DDA"/>
    <w:rsid w:val="007223A6"/>
    <w:rsid w:val="00722CA2"/>
    <w:rsid w:val="0073107E"/>
    <w:rsid w:val="00731789"/>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3C12"/>
    <w:rsid w:val="007A7E6A"/>
    <w:rsid w:val="007B467E"/>
    <w:rsid w:val="007B4FE3"/>
    <w:rsid w:val="007B5B8F"/>
    <w:rsid w:val="007B5D2C"/>
    <w:rsid w:val="007B7282"/>
    <w:rsid w:val="007B7420"/>
    <w:rsid w:val="007D0328"/>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302A3"/>
    <w:rsid w:val="00830D23"/>
    <w:rsid w:val="00831BE1"/>
    <w:rsid w:val="00837E89"/>
    <w:rsid w:val="008401E3"/>
    <w:rsid w:val="00843160"/>
    <w:rsid w:val="00846463"/>
    <w:rsid w:val="0084737C"/>
    <w:rsid w:val="00852019"/>
    <w:rsid w:val="00853FFD"/>
    <w:rsid w:val="00855106"/>
    <w:rsid w:val="00863B50"/>
    <w:rsid w:val="008665E9"/>
    <w:rsid w:val="00871329"/>
    <w:rsid w:val="0087156C"/>
    <w:rsid w:val="00871C5A"/>
    <w:rsid w:val="00884B58"/>
    <w:rsid w:val="00884C94"/>
    <w:rsid w:val="00884ED8"/>
    <w:rsid w:val="00885601"/>
    <w:rsid w:val="008857E6"/>
    <w:rsid w:val="00885D74"/>
    <w:rsid w:val="0088645E"/>
    <w:rsid w:val="00891431"/>
    <w:rsid w:val="008922D1"/>
    <w:rsid w:val="00894377"/>
    <w:rsid w:val="00894D16"/>
    <w:rsid w:val="008960AA"/>
    <w:rsid w:val="008A03BF"/>
    <w:rsid w:val="008A4391"/>
    <w:rsid w:val="008A52EE"/>
    <w:rsid w:val="008A590D"/>
    <w:rsid w:val="008A64CA"/>
    <w:rsid w:val="008B0299"/>
    <w:rsid w:val="008B31A6"/>
    <w:rsid w:val="008B55DF"/>
    <w:rsid w:val="008B5C94"/>
    <w:rsid w:val="008C126A"/>
    <w:rsid w:val="008C1A51"/>
    <w:rsid w:val="008C267B"/>
    <w:rsid w:val="008C2E26"/>
    <w:rsid w:val="008C4E63"/>
    <w:rsid w:val="008C7373"/>
    <w:rsid w:val="008D0245"/>
    <w:rsid w:val="008D0355"/>
    <w:rsid w:val="008D13C1"/>
    <w:rsid w:val="008D2DA1"/>
    <w:rsid w:val="008D5567"/>
    <w:rsid w:val="008D5DB7"/>
    <w:rsid w:val="008D78D0"/>
    <w:rsid w:val="008E133F"/>
    <w:rsid w:val="008E134E"/>
    <w:rsid w:val="008E1C91"/>
    <w:rsid w:val="008E3399"/>
    <w:rsid w:val="008E4F6B"/>
    <w:rsid w:val="008E714F"/>
    <w:rsid w:val="008E717D"/>
    <w:rsid w:val="008E7C88"/>
    <w:rsid w:val="008F09ED"/>
    <w:rsid w:val="008F23DA"/>
    <w:rsid w:val="008F7684"/>
    <w:rsid w:val="00901FEF"/>
    <w:rsid w:val="00904729"/>
    <w:rsid w:val="00904CF0"/>
    <w:rsid w:val="00905095"/>
    <w:rsid w:val="00915447"/>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571B3"/>
    <w:rsid w:val="00971763"/>
    <w:rsid w:val="00971EAC"/>
    <w:rsid w:val="009737C2"/>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1903"/>
    <w:rsid w:val="009B3FDA"/>
    <w:rsid w:val="009C0AAF"/>
    <w:rsid w:val="009D32C7"/>
    <w:rsid w:val="009D39E8"/>
    <w:rsid w:val="009E0EF5"/>
    <w:rsid w:val="009E1295"/>
    <w:rsid w:val="009E3096"/>
    <w:rsid w:val="009E6563"/>
    <w:rsid w:val="009F3075"/>
    <w:rsid w:val="009F30D6"/>
    <w:rsid w:val="009F3720"/>
    <w:rsid w:val="009F5452"/>
    <w:rsid w:val="009F7877"/>
    <w:rsid w:val="00A04035"/>
    <w:rsid w:val="00A10143"/>
    <w:rsid w:val="00A10274"/>
    <w:rsid w:val="00A1147A"/>
    <w:rsid w:val="00A126CD"/>
    <w:rsid w:val="00A12951"/>
    <w:rsid w:val="00A12FB6"/>
    <w:rsid w:val="00A13487"/>
    <w:rsid w:val="00A14402"/>
    <w:rsid w:val="00A2728C"/>
    <w:rsid w:val="00A309E5"/>
    <w:rsid w:val="00A30EED"/>
    <w:rsid w:val="00A31242"/>
    <w:rsid w:val="00A31465"/>
    <w:rsid w:val="00A368F4"/>
    <w:rsid w:val="00A375CC"/>
    <w:rsid w:val="00A46A9B"/>
    <w:rsid w:val="00A4753F"/>
    <w:rsid w:val="00A47981"/>
    <w:rsid w:val="00A50845"/>
    <w:rsid w:val="00A520E0"/>
    <w:rsid w:val="00A5565A"/>
    <w:rsid w:val="00A5589B"/>
    <w:rsid w:val="00A56274"/>
    <w:rsid w:val="00A65C79"/>
    <w:rsid w:val="00A660B0"/>
    <w:rsid w:val="00A67EE9"/>
    <w:rsid w:val="00A75A7A"/>
    <w:rsid w:val="00A850AC"/>
    <w:rsid w:val="00A86DD5"/>
    <w:rsid w:val="00A91766"/>
    <w:rsid w:val="00A9313F"/>
    <w:rsid w:val="00A95F2D"/>
    <w:rsid w:val="00AA2302"/>
    <w:rsid w:val="00AA6790"/>
    <w:rsid w:val="00AA6C81"/>
    <w:rsid w:val="00AA6F20"/>
    <w:rsid w:val="00AA703A"/>
    <w:rsid w:val="00AB7CC6"/>
    <w:rsid w:val="00AC144C"/>
    <w:rsid w:val="00AC269B"/>
    <w:rsid w:val="00AC34F9"/>
    <w:rsid w:val="00AD1275"/>
    <w:rsid w:val="00AD170C"/>
    <w:rsid w:val="00AD1AA0"/>
    <w:rsid w:val="00AD1C77"/>
    <w:rsid w:val="00AD57A0"/>
    <w:rsid w:val="00AD5D34"/>
    <w:rsid w:val="00AD7B06"/>
    <w:rsid w:val="00AE2DC5"/>
    <w:rsid w:val="00AE33D5"/>
    <w:rsid w:val="00AE43D3"/>
    <w:rsid w:val="00AE605E"/>
    <w:rsid w:val="00AE6AA0"/>
    <w:rsid w:val="00AF0A5D"/>
    <w:rsid w:val="00AF29E8"/>
    <w:rsid w:val="00AF3FF8"/>
    <w:rsid w:val="00AF79C6"/>
    <w:rsid w:val="00B00AE7"/>
    <w:rsid w:val="00B01789"/>
    <w:rsid w:val="00B02C31"/>
    <w:rsid w:val="00B03BB2"/>
    <w:rsid w:val="00B03FDB"/>
    <w:rsid w:val="00B1637F"/>
    <w:rsid w:val="00B16ADC"/>
    <w:rsid w:val="00B17AD7"/>
    <w:rsid w:val="00B20022"/>
    <w:rsid w:val="00B21903"/>
    <w:rsid w:val="00B30835"/>
    <w:rsid w:val="00B322DC"/>
    <w:rsid w:val="00B33F0F"/>
    <w:rsid w:val="00B37923"/>
    <w:rsid w:val="00B43E16"/>
    <w:rsid w:val="00B448D2"/>
    <w:rsid w:val="00B44D18"/>
    <w:rsid w:val="00B45D56"/>
    <w:rsid w:val="00B5015A"/>
    <w:rsid w:val="00B51571"/>
    <w:rsid w:val="00B5161D"/>
    <w:rsid w:val="00B52FDD"/>
    <w:rsid w:val="00B53CDD"/>
    <w:rsid w:val="00B5642E"/>
    <w:rsid w:val="00B567BD"/>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A459B"/>
    <w:rsid w:val="00BA6FC4"/>
    <w:rsid w:val="00BB1545"/>
    <w:rsid w:val="00BB4624"/>
    <w:rsid w:val="00BB71C6"/>
    <w:rsid w:val="00BB7CB3"/>
    <w:rsid w:val="00BC11BB"/>
    <w:rsid w:val="00BC247C"/>
    <w:rsid w:val="00BD0A14"/>
    <w:rsid w:val="00BD3F3B"/>
    <w:rsid w:val="00BD41D3"/>
    <w:rsid w:val="00BD672E"/>
    <w:rsid w:val="00BE258E"/>
    <w:rsid w:val="00BE7D2F"/>
    <w:rsid w:val="00BF3694"/>
    <w:rsid w:val="00BF7EAF"/>
    <w:rsid w:val="00C00631"/>
    <w:rsid w:val="00C0340E"/>
    <w:rsid w:val="00C0493E"/>
    <w:rsid w:val="00C04BE6"/>
    <w:rsid w:val="00C058C6"/>
    <w:rsid w:val="00C05F45"/>
    <w:rsid w:val="00C1681E"/>
    <w:rsid w:val="00C17CB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29E5"/>
    <w:rsid w:val="00C642F1"/>
    <w:rsid w:val="00C657AE"/>
    <w:rsid w:val="00C66CE6"/>
    <w:rsid w:val="00C71812"/>
    <w:rsid w:val="00C71B13"/>
    <w:rsid w:val="00C72DAB"/>
    <w:rsid w:val="00C75A45"/>
    <w:rsid w:val="00C83BAF"/>
    <w:rsid w:val="00C84B6E"/>
    <w:rsid w:val="00C84F97"/>
    <w:rsid w:val="00CA04E5"/>
    <w:rsid w:val="00CA082A"/>
    <w:rsid w:val="00CB4034"/>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561"/>
    <w:rsid w:val="00CF0678"/>
    <w:rsid w:val="00CF35E3"/>
    <w:rsid w:val="00CF6E49"/>
    <w:rsid w:val="00CF724C"/>
    <w:rsid w:val="00D02123"/>
    <w:rsid w:val="00D021D9"/>
    <w:rsid w:val="00D039D4"/>
    <w:rsid w:val="00D0456B"/>
    <w:rsid w:val="00D05BB8"/>
    <w:rsid w:val="00D06754"/>
    <w:rsid w:val="00D10072"/>
    <w:rsid w:val="00D16E9B"/>
    <w:rsid w:val="00D21E70"/>
    <w:rsid w:val="00D243AF"/>
    <w:rsid w:val="00D316A9"/>
    <w:rsid w:val="00D37F97"/>
    <w:rsid w:val="00D40491"/>
    <w:rsid w:val="00D44836"/>
    <w:rsid w:val="00D45076"/>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2E6"/>
    <w:rsid w:val="00DB3718"/>
    <w:rsid w:val="00DB4A73"/>
    <w:rsid w:val="00DC0156"/>
    <w:rsid w:val="00DC2688"/>
    <w:rsid w:val="00DD200E"/>
    <w:rsid w:val="00DD696F"/>
    <w:rsid w:val="00DE04FD"/>
    <w:rsid w:val="00DE1361"/>
    <w:rsid w:val="00DE17AF"/>
    <w:rsid w:val="00DE24B6"/>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4C64"/>
    <w:rsid w:val="00E26CC5"/>
    <w:rsid w:val="00E277FD"/>
    <w:rsid w:val="00E32805"/>
    <w:rsid w:val="00E34283"/>
    <w:rsid w:val="00E34B11"/>
    <w:rsid w:val="00E35F4D"/>
    <w:rsid w:val="00E37C17"/>
    <w:rsid w:val="00E42D19"/>
    <w:rsid w:val="00E449B9"/>
    <w:rsid w:val="00E44EC3"/>
    <w:rsid w:val="00E46FD4"/>
    <w:rsid w:val="00E53CCF"/>
    <w:rsid w:val="00E579CC"/>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7BA5"/>
    <w:rsid w:val="00F30405"/>
    <w:rsid w:val="00F33A5D"/>
    <w:rsid w:val="00F352BD"/>
    <w:rsid w:val="00F359D8"/>
    <w:rsid w:val="00F37620"/>
    <w:rsid w:val="00F43D54"/>
    <w:rsid w:val="00F43ED8"/>
    <w:rsid w:val="00F43F36"/>
    <w:rsid w:val="00F44458"/>
    <w:rsid w:val="00F5185F"/>
    <w:rsid w:val="00F537F5"/>
    <w:rsid w:val="00F55456"/>
    <w:rsid w:val="00F56055"/>
    <w:rsid w:val="00F6095A"/>
    <w:rsid w:val="00F62FB6"/>
    <w:rsid w:val="00F63EFC"/>
    <w:rsid w:val="00F64B21"/>
    <w:rsid w:val="00F72441"/>
    <w:rsid w:val="00F7704B"/>
    <w:rsid w:val="00F771B0"/>
    <w:rsid w:val="00F829EA"/>
    <w:rsid w:val="00F835ED"/>
    <w:rsid w:val="00F84BB9"/>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B196DE4"/>
  <w15:docId w15:val="{71CDC529-9477-4499-9878-4CDE36B2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682157">
      <w:bodyDiv w:val="1"/>
      <w:marLeft w:val="0"/>
      <w:marRight w:val="0"/>
      <w:marTop w:val="0"/>
      <w:marBottom w:val="0"/>
      <w:divBdr>
        <w:top w:val="none" w:sz="0" w:space="0" w:color="auto"/>
        <w:left w:val="none" w:sz="0" w:space="0" w:color="auto"/>
        <w:bottom w:val="none" w:sz="0" w:space="0" w:color="auto"/>
        <w:right w:val="none" w:sz="0" w:space="0" w:color="auto"/>
      </w:divBdr>
    </w:div>
    <w:div w:id="679544820">
      <w:bodyDiv w:val="1"/>
      <w:marLeft w:val="0"/>
      <w:marRight w:val="0"/>
      <w:marTop w:val="0"/>
      <w:marBottom w:val="0"/>
      <w:divBdr>
        <w:top w:val="none" w:sz="0" w:space="0" w:color="auto"/>
        <w:left w:val="none" w:sz="0" w:space="0" w:color="auto"/>
        <w:bottom w:val="none" w:sz="0" w:space="0" w:color="auto"/>
        <w:right w:val="none" w:sz="0" w:space="0" w:color="auto"/>
      </w:divBdr>
    </w:div>
    <w:div w:id="1420449593">
      <w:bodyDiv w:val="1"/>
      <w:marLeft w:val="0"/>
      <w:marRight w:val="0"/>
      <w:marTop w:val="0"/>
      <w:marBottom w:val="0"/>
      <w:divBdr>
        <w:top w:val="none" w:sz="0" w:space="0" w:color="auto"/>
        <w:left w:val="none" w:sz="0" w:space="0" w:color="auto"/>
        <w:bottom w:val="none" w:sz="0" w:space="0" w:color="auto"/>
        <w:right w:val="none" w:sz="0" w:space="0" w:color="auto"/>
      </w:divBdr>
    </w:div>
    <w:div w:id="198183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k.blansko@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9F6281B3-49D6-4F18-B83F-332B69205E3E}">
  <ds:schemaRefs>
    <ds:schemaRef ds:uri="http://schemas.openxmlformats.org/officeDocument/2006/bibliography"/>
  </ds:schemaRefs>
</ds:datastoreItem>
</file>

<file path=customXml/itemProps6.xml><?xml version="1.0" encoding="utf-8"?>
<ds:datastoreItem xmlns:ds="http://schemas.openxmlformats.org/officeDocument/2006/customXml" ds:itemID="{F5B5432C-FF23-4776-AA76-40B3B8446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7004</Words>
  <Characters>40805</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47714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JARESOVA</dc:creator>
  <cp:keywords/>
  <dc:description/>
  <cp:lastModifiedBy>Kuchtíčková Lucie Ing.</cp:lastModifiedBy>
  <cp:revision>2</cp:revision>
  <cp:lastPrinted>2019-08-15T11:56:00Z</cp:lastPrinted>
  <dcterms:created xsi:type="dcterms:W3CDTF">2021-05-05T11:00:00Z</dcterms:created>
  <dcterms:modified xsi:type="dcterms:W3CDTF">2021-05-05T11:00:00Z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